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870" w:type="dxa"/>
        <w:tblLayout w:type="fixed"/>
        <w:tblLook w:val="0000"/>
      </w:tblPr>
      <w:tblGrid>
        <w:gridCol w:w="1638"/>
        <w:gridCol w:w="540"/>
        <w:gridCol w:w="630"/>
        <w:gridCol w:w="540"/>
        <w:gridCol w:w="2340"/>
        <w:gridCol w:w="1800"/>
        <w:gridCol w:w="1146"/>
        <w:gridCol w:w="222"/>
        <w:gridCol w:w="14"/>
      </w:tblGrid>
      <w:tr w:rsidR="0025305B">
        <w:tblPrEx>
          <w:tblCellMar>
            <w:top w:w="0" w:type="dxa"/>
            <w:bottom w:w="0" w:type="dxa"/>
          </w:tblCellMar>
        </w:tblPrEx>
        <w:trPr>
          <w:tblHeader/>
        </w:trPr>
        <w:tc>
          <w:tcPr>
            <w:tcW w:w="5688" w:type="dxa"/>
            <w:gridSpan w:val="5"/>
            <w:tcBorders>
              <w:top w:val="single" w:sz="18" w:space="0" w:color="auto"/>
              <w:left w:val="single" w:sz="18" w:space="0" w:color="auto"/>
              <w:right w:val="single" w:sz="18" w:space="0" w:color="auto"/>
            </w:tcBorders>
          </w:tcPr>
          <w:p w:rsidR="0025305B" w:rsidRDefault="0025305B">
            <w:pPr>
              <w:pStyle w:val="Heading1"/>
            </w:pPr>
            <w:r>
              <w:t>Recommendation for HL7 RIM</w:t>
            </w:r>
            <w:r w:rsidR="00BC5616">
              <w:t xml:space="preserve"> and/or Vocabulary Changes</w:t>
            </w:r>
          </w:p>
        </w:tc>
        <w:tc>
          <w:tcPr>
            <w:tcW w:w="2946" w:type="dxa"/>
            <w:gridSpan w:val="2"/>
            <w:tcBorders>
              <w:top w:val="single" w:sz="18" w:space="0" w:color="auto"/>
              <w:left w:val="single" w:sz="18" w:space="0" w:color="auto"/>
            </w:tcBorders>
          </w:tcPr>
          <w:p w:rsidR="0025305B" w:rsidRDefault="0025305B">
            <w:pPr>
              <w:rPr>
                <w:b/>
                <w:bCs/>
                <w:sz w:val="22"/>
                <w:szCs w:val="22"/>
              </w:rPr>
            </w:pPr>
            <w:r>
              <w:rPr>
                <w:b/>
                <w:bCs/>
                <w:sz w:val="22"/>
                <w:szCs w:val="22"/>
              </w:rPr>
              <w:t>RECOMMENDATION ID</w:t>
            </w:r>
            <w:r>
              <w:rPr>
                <w:rStyle w:val="FootnoteReference"/>
                <w:b/>
                <w:bCs/>
                <w:sz w:val="22"/>
                <w:szCs w:val="22"/>
              </w:rPr>
              <w:footnoteReference w:id="1"/>
            </w:r>
            <w:r>
              <w:rPr>
                <w:b/>
                <w:bCs/>
                <w:sz w:val="22"/>
                <w:szCs w:val="22"/>
              </w:rPr>
              <w:t>:</w:t>
            </w:r>
          </w:p>
        </w:tc>
        <w:tc>
          <w:tcPr>
            <w:tcW w:w="236" w:type="dxa"/>
            <w:gridSpan w:val="2"/>
            <w:tcBorders>
              <w:top w:val="single" w:sz="18" w:space="0" w:color="auto"/>
              <w:right w:val="single" w:sz="18" w:space="0" w:color="auto"/>
            </w:tcBorders>
          </w:tcPr>
          <w:p w:rsidR="0025305B" w:rsidRDefault="0025305B">
            <w:pPr>
              <w:rPr>
                <w:sz w:val="22"/>
                <w:szCs w:val="22"/>
              </w:rPr>
            </w:pPr>
            <w:bookmarkStart w:id="0" w:name="RecNo"/>
            <w:bookmarkEnd w:id="0"/>
          </w:p>
        </w:tc>
      </w:tr>
      <w:tr w:rsidR="0025305B">
        <w:tblPrEx>
          <w:tblCellMar>
            <w:top w:w="0" w:type="dxa"/>
            <w:bottom w:w="0" w:type="dxa"/>
          </w:tblCellMar>
        </w:tblPrEx>
        <w:trPr>
          <w:cantSplit/>
          <w:tblHeader/>
        </w:trPr>
        <w:tc>
          <w:tcPr>
            <w:tcW w:w="2808" w:type="dxa"/>
            <w:gridSpan w:val="3"/>
            <w:tcBorders>
              <w:left w:val="single" w:sz="18" w:space="0" w:color="auto"/>
              <w:bottom w:val="single" w:sz="18" w:space="0" w:color="auto"/>
            </w:tcBorders>
          </w:tcPr>
          <w:p w:rsidR="0025305B" w:rsidRDefault="0025305B">
            <w:pPr>
              <w:spacing w:after="120"/>
              <w:jc w:val="right"/>
              <w:rPr>
                <w:sz w:val="22"/>
                <w:szCs w:val="22"/>
              </w:rPr>
            </w:pPr>
            <w:r>
              <w:rPr>
                <w:sz w:val="22"/>
                <w:szCs w:val="22"/>
              </w:rPr>
              <w:t>For Harmonization During:</w:t>
            </w:r>
          </w:p>
        </w:tc>
        <w:tc>
          <w:tcPr>
            <w:tcW w:w="2880" w:type="dxa"/>
            <w:gridSpan w:val="2"/>
            <w:tcBorders>
              <w:bottom w:val="single" w:sz="18" w:space="0" w:color="auto"/>
              <w:right w:val="single" w:sz="18" w:space="0" w:color="auto"/>
            </w:tcBorders>
          </w:tcPr>
          <w:p w:rsidR="0025305B" w:rsidRDefault="00B134DB">
            <w:pPr>
              <w:rPr>
                <w:b/>
                <w:bCs/>
                <w:sz w:val="22"/>
                <w:szCs w:val="22"/>
              </w:rPr>
            </w:pPr>
            <w:r>
              <w:rPr>
                <w:sz w:val="20"/>
                <w:szCs w:val="22"/>
              </w:rPr>
              <w:fldChar w:fldCharType="begin">
                <w:ffData>
                  <w:name w:val=""/>
                  <w:enabled/>
                  <w:calcOnExit w:val="0"/>
                  <w:textInput>
                    <w:default w:val="Winter2012"/>
                  </w:textInput>
                </w:ffData>
              </w:fldChar>
            </w:r>
            <w:r>
              <w:rPr>
                <w:sz w:val="20"/>
                <w:szCs w:val="22"/>
              </w:rPr>
              <w:instrText xml:space="preserve"> FORMTEXT </w:instrText>
            </w:r>
            <w:r>
              <w:rPr>
                <w:sz w:val="20"/>
                <w:szCs w:val="22"/>
              </w:rPr>
            </w:r>
            <w:r>
              <w:rPr>
                <w:sz w:val="20"/>
                <w:szCs w:val="22"/>
              </w:rPr>
              <w:fldChar w:fldCharType="separate"/>
            </w:r>
            <w:r>
              <w:rPr>
                <w:noProof/>
                <w:sz w:val="20"/>
                <w:szCs w:val="22"/>
              </w:rPr>
              <w:t>Winter2012</w:t>
            </w:r>
            <w:r>
              <w:rPr>
                <w:sz w:val="20"/>
                <w:szCs w:val="22"/>
              </w:rPr>
              <w:fldChar w:fldCharType="end"/>
            </w:r>
            <w:r w:rsidR="0025305B">
              <w:rPr>
                <w:b/>
                <w:bCs/>
                <w:sz w:val="22"/>
                <w:szCs w:val="22"/>
              </w:rPr>
              <w:t xml:space="preserve"> </w:t>
            </w:r>
          </w:p>
        </w:tc>
        <w:bookmarkStart w:id="1" w:name="Text4"/>
        <w:tc>
          <w:tcPr>
            <w:tcW w:w="3182" w:type="dxa"/>
            <w:gridSpan w:val="4"/>
            <w:tcBorders>
              <w:left w:val="single" w:sz="18" w:space="0" w:color="auto"/>
              <w:bottom w:val="single" w:sz="6" w:space="0" w:color="auto"/>
              <w:right w:val="single" w:sz="18" w:space="0" w:color="auto"/>
            </w:tcBorders>
          </w:tcPr>
          <w:p w:rsidR="0025305B" w:rsidRDefault="00E1423A">
            <w:pPr>
              <w:jc w:val="center"/>
              <w:rPr>
                <w:sz w:val="22"/>
                <w:szCs w:val="22"/>
              </w:rPr>
            </w:pPr>
            <w:r>
              <w:rPr>
                <w:sz w:val="22"/>
                <w:szCs w:val="22"/>
              </w:rPr>
              <w:fldChar w:fldCharType="begin">
                <w:ffData>
                  <w:name w:val="Text4"/>
                  <w:enabled/>
                  <w:calcOnExit w:val="0"/>
                  <w:textInput>
                    <w:default w:val="2012.PHER.RS01"/>
                  </w:textInput>
                </w:ffData>
              </w:fldChar>
            </w:r>
            <w:r>
              <w:rPr>
                <w:sz w:val="22"/>
                <w:szCs w:val="22"/>
              </w:rPr>
              <w:instrText xml:space="preserve"> FORMTEXT </w:instrText>
            </w:r>
            <w:r>
              <w:rPr>
                <w:sz w:val="22"/>
                <w:szCs w:val="22"/>
              </w:rPr>
            </w:r>
            <w:r>
              <w:rPr>
                <w:sz w:val="22"/>
                <w:szCs w:val="22"/>
              </w:rPr>
              <w:fldChar w:fldCharType="separate"/>
            </w:r>
            <w:r>
              <w:rPr>
                <w:noProof/>
                <w:sz w:val="22"/>
                <w:szCs w:val="22"/>
              </w:rPr>
              <w:t>2012.PHER.RS01</w:t>
            </w:r>
            <w:r>
              <w:rPr>
                <w:sz w:val="22"/>
                <w:szCs w:val="22"/>
              </w:rPr>
              <w:fldChar w:fldCharType="end"/>
            </w:r>
            <w:bookmarkEnd w:id="1"/>
          </w:p>
        </w:tc>
      </w:tr>
      <w:tr w:rsidR="0025305B">
        <w:tblPrEx>
          <w:tblCellMar>
            <w:top w:w="0" w:type="dxa"/>
            <w:bottom w:w="0" w:type="dxa"/>
          </w:tblCellMar>
        </w:tblPrEx>
        <w:trPr>
          <w:tblHeader/>
        </w:trPr>
        <w:tc>
          <w:tcPr>
            <w:tcW w:w="1638" w:type="dxa"/>
            <w:tcBorders>
              <w:top w:val="single" w:sz="18" w:space="0" w:color="auto"/>
              <w:left w:val="single" w:sz="18" w:space="0" w:color="auto"/>
            </w:tcBorders>
          </w:tcPr>
          <w:p w:rsidR="0025305B" w:rsidRDefault="0025305B">
            <w:pPr>
              <w:spacing w:after="120"/>
              <w:jc w:val="right"/>
              <w:rPr>
                <w:sz w:val="22"/>
                <w:szCs w:val="22"/>
              </w:rPr>
            </w:pPr>
            <w:r>
              <w:rPr>
                <w:sz w:val="22"/>
                <w:szCs w:val="22"/>
              </w:rPr>
              <w:t>Sponsored by</w:t>
            </w:r>
            <w:r>
              <w:rPr>
                <w:rStyle w:val="FootnoteReference"/>
                <w:sz w:val="22"/>
                <w:szCs w:val="22"/>
              </w:rPr>
              <w:footnoteReference w:id="2"/>
            </w:r>
            <w:r>
              <w:rPr>
                <w:sz w:val="22"/>
                <w:szCs w:val="22"/>
              </w:rPr>
              <w:t>:</w:t>
            </w:r>
          </w:p>
        </w:tc>
        <w:bookmarkStart w:id="2" w:name="SubBy"/>
        <w:bookmarkStart w:id="3" w:name="Text2"/>
        <w:bookmarkEnd w:id="2"/>
        <w:tc>
          <w:tcPr>
            <w:tcW w:w="4050" w:type="dxa"/>
            <w:gridSpan w:val="4"/>
            <w:tcBorders>
              <w:top w:val="single" w:sz="18" w:space="0" w:color="auto"/>
              <w:right w:val="single" w:sz="18" w:space="0" w:color="auto"/>
            </w:tcBorders>
          </w:tcPr>
          <w:p w:rsidR="0025305B" w:rsidRDefault="00170E9D">
            <w:pPr>
              <w:spacing w:after="120"/>
              <w:rPr>
                <w:sz w:val="20"/>
                <w:szCs w:val="22"/>
              </w:rPr>
            </w:pPr>
            <w:r>
              <w:rPr>
                <w:sz w:val="20"/>
                <w:szCs w:val="22"/>
              </w:rPr>
              <w:fldChar w:fldCharType="begin">
                <w:ffData>
                  <w:name w:val="Text2"/>
                  <w:enabled/>
                  <w:calcOnExit w:val="0"/>
                  <w:textInput>
                    <w:default w:val="PHER"/>
                  </w:textInput>
                </w:ffData>
              </w:fldChar>
            </w:r>
            <w:r>
              <w:rPr>
                <w:sz w:val="20"/>
                <w:szCs w:val="22"/>
              </w:rPr>
              <w:instrText xml:space="preserve"> FORMTEXT </w:instrText>
            </w:r>
            <w:r>
              <w:rPr>
                <w:sz w:val="20"/>
                <w:szCs w:val="22"/>
              </w:rPr>
            </w:r>
            <w:r>
              <w:rPr>
                <w:sz w:val="20"/>
                <w:szCs w:val="22"/>
              </w:rPr>
              <w:fldChar w:fldCharType="separate"/>
            </w:r>
            <w:r>
              <w:rPr>
                <w:noProof/>
                <w:sz w:val="20"/>
                <w:szCs w:val="22"/>
              </w:rPr>
              <w:t>PHER</w:t>
            </w:r>
            <w:r>
              <w:rPr>
                <w:sz w:val="20"/>
                <w:szCs w:val="22"/>
              </w:rPr>
              <w:fldChar w:fldCharType="end"/>
            </w:r>
            <w:bookmarkEnd w:id="3"/>
          </w:p>
        </w:tc>
        <w:tc>
          <w:tcPr>
            <w:tcW w:w="1800" w:type="dxa"/>
            <w:tcBorders>
              <w:top w:val="single" w:sz="6" w:space="0" w:color="auto"/>
              <w:left w:val="single" w:sz="18" w:space="0" w:color="auto"/>
              <w:bottom w:val="single" w:sz="6" w:space="0" w:color="auto"/>
              <w:right w:val="single" w:sz="6" w:space="0" w:color="auto"/>
            </w:tcBorders>
          </w:tcPr>
          <w:p w:rsidR="0025305B" w:rsidRDefault="0025305B">
            <w:pPr>
              <w:spacing w:after="120"/>
              <w:jc w:val="right"/>
              <w:rPr>
                <w:sz w:val="20"/>
                <w:szCs w:val="22"/>
              </w:rPr>
            </w:pPr>
            <w:bookmarkStart w:id="4" w:name="Title4"/>
            <w:r>
              <w:rPr>
                <w:sz w:val="20"/>
                <w:szCs w:val="22"/>
              </w:rPr>
              <w:t>Sponsor’s Draft</w:t>
            </w:r>
            <w:r>
              <w:rPr>
                <w:rStyle w:val="FootnoteReference"/>
                <w:sz w:val="20"/>
                <w:szCs w:val="22"/>
              </w:rPr>
              <w:footnoteReference w:id="3"/>
            </w:r>
            <w:bookmarkEnd w:id="4"/>
            <w:r>
              <w:rPr>
                <w:sz w:val="20"/>
                <w:szCs w:val="22"/>
              </w:rPr>
              <w:t>:</w:t>
            </w:r>
          </w:p>
        </w:tc>
        <w:tc>
          <w:tcPr>
            <w:tcW w:w="1382" w:type="dxa"/>
            <w:gridSpan w:val="3"/>
            <w:tcBorders>
              <w:top w:val="single" w:sz="6" w:space="0" w:color="auto"/>
              <w:left w:val="single" w:sz="6" w:space="0" w:color="auto"/>
              <w:bottom w:val="single" w:sz="6" w:space="0" w:color="auto"/>
              <w:right w:val="single" w:sz="18" w:space="0" w:color="auto"/>
            </w:tcBorders>
          </w:tcPr>
          <w:p w:rsidR="0025305B" w:rsidRDefault="0025305B">
            <w:pPr>
              <w:spacing w:after="120"/>
              <w:rPr>
                <w:sz w:val="22"/>
                <w:szCs w:val="22"/>
              </w:rPr>
            </w:pPr>
            <w:bookmarkStart w:id="5" w:name="DrftDate"/>
            <w:bookmarkEnd w:id="5"/>
          </w:p>
        </w:tc>
      </w:tr>
      <w:tr w:rsidR="0025305B">
        <w:tblPrEx>
          <w:tblCellMar>
            <w:top w:w="0" w:type="dxa"/>
            <w:bottom w:w="0" w:type="dxa"/>
          </w:tblCellMar>
        </w:tblPrEx>
        <w:trPr>
          <w:trHeight w:val="369"/>
          <w:tblHeader/>
        </w:trPr>
        <w:tc>
          <w:tcPr>
            <w:tcW w:w="3348" w:type="dxa"/>
            <w:gridSpan w:val="4"/>
            <w:tcBorders>
              <w:left w:val="single" w:sz="18" w:space="0" w:color="auto"/>
              <w:bottom w:val="single" w:sz="6" w:space="0" w:color="auto"/>
            </w:tcBorders>
          </w:tcPr>
          <w:p w:rsidR="0025305B" w:rsidRDefault="0025305B">
            <w:pPr>
              <w:jc w:val="right"/>
              <w:rPr>
                <w:sz w:val="22"/>
                <w:szCs w:val="22"/>
              </w:rPr>
            </w:pPr>
            <w:r>
              <w:rPr>
                <w:sz w:val="22"/>
                <w:szCs w:val="22"/>
              </w:rPr>
              <w:t>Date Approved by Sponsor:</w:t>
            </w:r>
          </w:p>
        </w:tc>
        <w:tc>
          <w:tcPr>
            <w:tcW w:w="2340" w:type="dxa"/>
            <w:tcBorders>
              <w:bottom w:val="single" w:sz="6" w:space="0" w:color="auto"/>
              <w:right w:val="single" w:sz="18" w:space="0" w:color="auto"/>
            </w:tcBorders>
          </w:tcPr>
          <w:p w:rsidR="0025305B" w:rsidRDefault="00200892">
            <w:pPr>
              <w:rPr>
                <w:sz w:val="22"/>
                <w:szCs w:val="22"/>
              </w:rPr>
            </w:pPr>
            <w:bookmarkStart w:id="6" w:name="DateSub"/>
            <w:bookmarkEnd w:id="6"/>
            <w:r>
              <w:rPr>
                <w:sz w:val="22"/>
                <w:szCs w:val="22"/>
              </w:rPr>
              <w:t>2012-10-11</w:t>
            </w:r>
          </w:p>
        </w:tc>
        <w:tc>
          <w:tcPr>
            <w:tcW w:w="1800" w:type="dxa"/>
            <w:tcBorders>
              <w:top w:val="single" w:sz="6" w:space="0" w:color="auto"/>
              <w:left w:val="single" w:sz="18" w:space="0" w:color="auto"/>
              <w:bottom w:val="single" w:sz="18" w:space="0" w:color="auto"/>
              <w:right w:val="single" w:sz="6" w:space="0" w:color="auto"/>
            </w:tcBorders>
          </w:tcPr>
          <w:p w:rsidR="0025305B" w:rsidRDefault="0025305B">
            <w:pPr>
              <w:jc w:val="right"/>
              <w:rPr>
                <w:sz w:val="22"/>
                <w:szCs w:val="22"/>
              </w:rPr>
            </w:pPr>
            <w:r>
              <w:rPr>
                <w:sz w:val="22"/>
                <w:szCs w:val="22"/>
              </w:rPr>
              <w:t>Sponsor’s Status</w:t>
            </w:r>
            <w:r>
              <w:rPr>
                <w:rStyle w:val="FootnoteReference"/>
                <w:sz w:val="22"/>
                <w:szCs w:val="22"/>
              </w:rPr>
              <w:footnoteReference w:id="4"/>
            </w:r>
          </w:p>
        </w:tc>
        <w:tc>
          <w:tcPr>
            <w:tcW w:w="1382" w:type="dxa"/>
            <w:gridSpan w:val="3"/>
            <w:tcBorders>
              <w:top w:val="single" w:sz="6" w:space="0" w:color="auto"/>
              <w:left w:val="single" w:sz="6" w:space="0" w:color="auto"/>
              <w:bottom w:val="single" w:sz="18" w:space="0" w:color="auto"/>
              <w:right w:val="single" w:sz="18" w:space="0" w:color="auto"/>
            </w:tcBorders>
          </w:tcPr>
          <w:p w:rsidR="0025305B" w:rsidRDefault="0025305B">
            <w:pPr>
              <w:rPr>
                <w:sz w:val="22"/>
                <w:szCs w:val="22"/>
              </w:rPr>
            </w:pPr>
            <w:bookmarkStart w:id="7" w:name="Status"/>
            <w:bookmarkEnd w:id="7"/>
          </w:p>
        </w:tc>
      </w:tr>
      <w:tr w:rsidR="0025305B">
        <w:tblPrEx>
          <w:tblCellMar>
            <w:top w:w="0" w:type="dxa"/>
            <w:bottom w:w="0" w:type="dxa"/>
          </w:tblCellMar>
        </w:tblPrEx>
        <w:trPr>
          <w:tblHeader/>
        </w:trPr>
        <w:tc>
          <w:tcPr>
            <w:tcW w:w="1638" w:type="dxa"/>
            <w:tcBorders>
              <w:top w:val="single" w:sz="6" w:space="0" w:color="auto"/>
              <w:left w:val="single" w:sz="18" w:space="0" w:color="auto"/>
              <w:bottom w:val="single" w:sz="6" w:space="0" w:color="auto"/>
            </w:tcBorders>
          </w:tcPr>
          <w:p w:rsidR="0025305B" w:rsidRDefault="0025305B">
            <w:pPr>
              <w:jc w:val="right"/>
              <w:rPr>
                <w:sz w:val="22"/>
                <w:szCs w:val="22"/>
              </w:rPr>
            </w:pPr>
            <w:r>
              <w:rPr>
                <w:sz w:val="22"/>
                <w:szCs w:val="22"/>
              </w:rPr>
              <w:t>Editor/ Author:</w:t>
            </w:r>
          </w:p>
        </w:tc>
        <w:bookmarkStart w:id="8" w:name="SubName"/>
        <w:bookmarkStart w:id="9" w:name="Text3"/>
        <w:bookmarkEnd w:id="8"/>
        <w:tc>
          <w:tcPr>
            <w:tcW w:w="7232" w:type="dxa"/>
            <w:gridSpan w:val="8"/>
            <w:tcBorders>
              <w:top w:val="single" w:sz="6" w:space="0" w:color="auto"/>
              <w:bottom w:val="single" w:sz="6" w:space="0" w:color="auto"/>
              <w:right w:val="single" w:sz="18" w:space="0" w:color="auto"/>
            </w:tcBorders>
          </w:tcPr>
          <w:p w:rsidR="0025305B" w:rsidRDefault="003F1C70">
            <w:pPr>
              <w:rPr>
                <w:b/>
                <w:bCs/>
                <w:sz w:val="22"/>
                <w:szCs w:val="22"/>
              </w:rPr>
            </w:pPr>
            <w:r>
              <w:rPr>
                <w:sz w:val="22"/>
                <w:szCs w:val="22"/>
              </w:rPr>
              <w:fldChar w:fldCharType="begin">
                <w:ffData>
                  <w:name w:val="Text3"/>
                  <w:enabled/>
                  <w:calcOnExit w:val="0"/>
                  <w:textInput>
                    <w:default w:val="Rik Smithies"/>
                  </w:textInput>
                </w:ffData>
              </w:fldChar>
            </w:r>
            <w:r>
              <w:rPr>
                <w:sz w:val="22"/>
                <w:szCs w:val="22"/>
              </w:rPr>
              <w:instrText xml:space="preserve"> FORMTEXT </w:instrText>
            </w:r>
            <w:r>
              <w:rPr>
                <w:sz w:val="22"/>
                <w:szCs w:val="22"/>
              </w:rPr>
            </w:r>
            <w:r>
              <w:rPr>
                <w:sz w:val="22"/>
                <w:szCs w:val="22"/>
              </w:rPr>
              <w:fldChar w:fldCharType="separate"/>
            </w:r>
            <w:r>
              <w:rPr>
                <w:noProof/>
                <w:sz w:val="22"/>
                <w:szCs w:val="22"/>
              </w:rPr>
              <w:t>Rik Smithies</w:t>
            </w:r>
            <w:r>
              <w:rPr>
                <w:sz w:val="22"/>
                <w:szCs w:val="22"/>
              </w:rPr>
              <w:fldChar w:fldCharType="end"/>
            </w:r>
            <w:bookmarkEnd w:id="9"/>
          </w:p>
        </w:tc>
      </w:tr>
      <w:tr w:rsidR="0025305B">
        <w:tblPrEx>
          <w:tblCellMar>
            <w:top w:w="0" w:type="dxa"/>
            <w:bottom w:w="0" w:type="dxa"/>
          </w:tblCellMar>
        </w:tblPrEx>
        <w:trPr>
          <w:tblHeader/>
        </w:trPr>
        <w:tc>
          <w:tcPr>
            <w:tcW w:w="2178" w:type="dxa"/>
            <w:gridSpan w:val="2"/>
            <w:tcBorders>
              <w:top w:val="single" w:sz="6" w:space="0" w:color="auto"/>
              <w:left w:val="single" w:sz="18" w:space="0" w:color="auto"/>
              <w:bottom w:val="single" w:sz="18" w:space="0" w:color="auto"/>
            </w:tcBorders>
          </w:tcPr>
          <w:p w:rsidR="0025305B" w:rsidRDefault="0025305B">
            <w:pPr>
              <w:spacing w:before="120" w:after="120"/>
              <w:jc w:val="right"/>
              <w:rPr>
                <w:b/>
                <w:bCs/>
                <w:sz w:val="22"/>
                <w:szCs w:val="22"/>
                <w:u w:val="single"/>
              </w:rPr>
            </w:pPr>
            <w:r>
              <w:rPr>
                <w:b/>
                <w:bCs/>
                <w:sz w:val="22"/>
                <w:szCs w:val="22"/>
                <w:u w:val="single"/>
              </w:rPr>
              <w:t xml:space="preserve">PROPOSALNAME: </w:t>
            </w:r>
          </w:p>
        </w:tc>
        <w:tc>
          <w:tcPr>
            <w:tcW w:w="6692" w:type="dxa"/>
            <w:gridSpan w:val="7"/>
            <w:tcBorders>
              <w:top w:val="single" w:sz="6" w:space="0" w:color="auto"/>
              <w:bottom w:val="single" w:sz="18" w:space="0" w:color="auto"/>
              <w:right w:val="single" w:sz="18" w:space="0" w:color="auto"/>
            </w:tcBorders>
          </w:tcPr>
          <w:p w:rsidR="0025305B" w:rsidRDefault="008B1EE4" w:rsidP="00B134DB">
            <w:pPr>
              <w:spacing w:before="120" w:after="120"/>
              <w:rPr>
                <w:b/>
                <w:bCs/>
                <w:sz w:val="22"/>
                <w:szCs w:val="22"/>
                <w:u w:val="single"/>
              </w:rPr>
            </w:pPr>
            <w:bookmarkStart w:id="10" w:name="ReccName"/>
            <w:bookmarkEnd w:id="10"/>
            <w:commentRangeStart w:id="11"/>
            <w:r w:rsidRPr="008B1EE4">
              <w:rPr>
                <w:sz w:val="22"/>
                <w:szCs w:val="22"/>
              </w:rPr>
              <w:t>CONC Concern class code move</w:t>
            </w:r>
            <w:commentRangeEnd w:id="11"/>
            <w:r w:rsidR="00E10AED">
              <w:rPr>
                <w:rStyle w:val="CommentReference"/>
                <w:rFonts w:ascii="Calibri" w:eastAsia="Calibri" w:hAnsi="Calibri"/>
                <w:lang w:val="en-CA"/>
              </w:rPr>
              <w:commentReference w:id="11"/>
            </w:r>
          </w:p>
        </w:tc>
      </w:tr>
      <w:bookmarkStart w:id="12" w:name="Check1"/>
      <w:tr w:rsidR="0025305B">
        <w:tblPrEx>
          <w:tblCellMar>
            <w:top w:w="0" w:type="dxa"/>
            <w:bottom w:w="0" w:type="dxa"/>
          </w:tblCellMar>
        </w:tblPrEx>
        <w:trPr>
          <w:gridAfter w:val="1"/>
          <w:wAfter w:w="14" w:type="dxa"/>
        </w:trPr>
        <w:tc>
          <w:tcPr>
            <w:tcW w:w="8856" w:type="dxa"/>
            <w:gridSpan w:val="8"/>
            <w:tcBorders>
              <w:left w:val="single" w:sz="18" w:space="0" w:color="auto"/>
              <w:bottom w:val="single" w:sz="18" w:space="0" w:color="auto"/>
              <w:right w:val="single" w:sz="18" w:space="0" w:color="auto"/>
            </w:tcBorders>
          </w:tcPr>
          <w:p w:rsidR="0025305B" w:rsidRDefault="00E1423A">
            <w:pPr>
              <w:tabs>
                <w:tab w:val="left" w:pos="3600"/>
                <w:tab w:val="left" w:pos="5040"/>
              </w:tabs>
              <w:rPr>
                <w:rFonts w:ascii="Arial" w:hAnsi="Arial" w:cs="Arial"/>
                <w:sz w:val="20"/>
                <w:szCs w:val="22"/>
              </w:rPr>
            </w:pPr>
            <w:r>
              <w:rPr>
                <w:rFonts w:ascii="Arial" w:hAnsi="Arial" w:cs="Arial"/>
                <w:sz w:val="20"/>
                <w:szCs w:val="22"/>
              </w:rPr>
              <w:fldChar w:fldCharType="begin">
                <w:ffData>
                  <w:name w:val="Check1"/>
                  <w:enabled/>
                  <w:calcOnExit w:val="0"/>
                  <w:checkBox>
                    <w:sizeAuto/>
                    <w:default w:val="1"/>
                  </w:checkBox>
                </w:ffData>
              </w:fldChar>
            </w:r>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12"/>
            <w:r w:rsidR="0025305B">
              <w:rPr>
                <w:rFonts w:ascii="Arial" w:hAnsi="Arial" w:cs="Arial"/>
                <w:sz w:val="20"/>
                <w:szCs w:val="22"/>
              </w:rPr>
              <w:t xml:space="preserve"> Class Model Change</w:t>
            </w:r>
            <w:r w:rsidR="0025305B">
              <w:rPr>
                <w:rFonts w:ascii="Arial" w:hAnsi="Arial" w:cs="Arial"/>
                <w:sz w:val="20"/>
                <w:szCs w:val="22"/>
              </w:rPr>
              <w:tab/>
            </w:r>
            <w:bookmarkStart w:id="13" w:name="Check2"/>
            <w:r w:rsidR="00E763F9">
              <w:rPr>
                <w:rFonts w:ascii="Arial" w:hAnsi="Arial" w:cs="Arial"/>
                <w:sz w:val="20"/>
                <w:szCs w:val="22"/>
              </w:rPr>
              <w:fldChar w:fldCharType="begin">
                <w:ffData>
                  <w:name w:val="Check2"/>
                  <w:enabled/>
                  <w:calcOnExit w:val="0"/>
                  <w:checkBox>
                    <w:sizeAuto/>
                    <w:default w:val="1"/>
                  </w:checkBox>
                </w:ffData>
              </w:fldChar>
            </w:r>
            <w:r w:rsidR="00E763F9">
              <w:rPr>
                <w:rFonts w:ascii="Arial" w:hAnsi="Arial" w:cs="Arial"/>
                <w:sz w:val="20"/>
                <w:szCs w:val="22"/>
              </w:rPr>
              <w:instrText xml:space="preserve"> FORMCHECKBOX </w:instrText>
            </w:r>
            <w:r w:rsidR="00E763F9">
              <w:rPr>
                <w:rFonts w:ascii="Arial" w:hAnsi="Arial" w:cs="Arial"/>
                <w:sz w:val="20"/>
                <w:szCs w:val="22"/>
              </w:rPr>
            </w:r>
            <w:r w:rsidR="00E763F9">
              <w:rPr>
                <w:rFonts w:ascii="Arial" w:hAnsi="Arial" w:cs="Arial"/>
                <w:sz w:val="20"/>
                <w:szCs w:val="22"/>
              </w:rPr>
              <w:fldChar w:fldCharType="end"/>
            </w:r>
            <w:bookmarkEnd w:id="13"/>
            <w:r w:rsidR="0025305B">
              <w:rPr>
                <w:rFonts w:ascii="Arial" w:hAnsi="Arial" w:cs="Arial"/>
                <w:sz w:val="20"/>
                <w:szCs w:val="22"/>
              </w:rPr>
              <w:t xml:space="preserve"> Structural Vocabulary Change</w:t>
            </w:r>
          </w:p>
          <w:p w:rsidR="0025305B" w:rsidRDefault="0025305B" w:rsidP="00170E9D">
            <w:pPr>
              <w:tabs>
                <w:tab w:val="left" w:pos="3600"/>
                <w:tab w:val="left" w:pos="5040"/>
              </w:tabs>
              <w:rPr>
                <w:rFonts w:ascii="Arial" w:hAnsi="Arial" w:cs="Arial"/>
                <w:sz w:val="20"/>
                <w:szCs w:val="22"/>
              </w:rPr>
            </w:pPr>
            <w:r>
              <w:rPr>
                <w:rFonts w:ascii="Arial" w:hAnsi="Arial" w:cs="Arial"/>
                <w:sz w:val="20"/>
                <w:szCs w:val="22"/>
              </w:rPr>
              <w:fldChar w:fldCharType="begin">
                <w:ffData>
                  <w:name w:val="Check3"/>
                  <w:enabled/>
                  <w:calcOnExit w:val="0"/>
                  <w:checkBox>
                    <w:sizeAuto/>
                    <w:default w:val="0"/>
                  </w:checkBox>
                </w:ffData>
              </w:fldChar>
            </w:r>
            <w:bookmarkStart w:id="14" w:name="Check3"/>
            <w:r>
              <w:rPr>
                <w:rFonts w:ascii="Arial" w:hAnsi="Arial" w:cs="Arial"/>
                <w:sz w:val="20"/>
                <w:szCs w:val="22"/>
              </w:rPr>
              <w:instrText xml:space="preserve"> FORMCHECKBOX </w:instrText>
            </w:r>
            <w:r>
              <w:rPr>
                <w:rFonts w:ascii="Arial" w:hAnsi="Arial" w:cs="Arial"/>
                <w:sz w:val="20"/>
                <w:szCs w:val="22"/>
              </w:rPr>
            </w:r>
            <w:r>
              <w:rPr>
                <w:rFonts w:ascii="Arial" w:hAnsi="Arial" w:cs="Arial"/>
                <w:sz w:val="20"/>
                <w:szCs w:val="22"/>
              </w:rPr>
              <w:fldChar w:fldCharType="end"/>
            </w:r>
            <w:bookmarkEnd w:id="14"/>
            <w:r>
              <w:rPr>
                <w:rFonts w:ascii="Arial" w:hAnsi="Arial" w:cs="Arial"/>
                <w:sz w:val="20"/>
                <w:szCs w:val="22"/>
              </w:rPr>
              <w:t xml:space="preserve"> Datatypes Change</w:t>
            </w:r>
            <w:r>
              <w:rPr>
                <w:rFonts w:ascii="Arial" w:hAnsi="Arial" w:cs="Arial"/>
                <w:sz w:val="20"/>
                <w:szCs w:val="22"/>
              </w:rPr>
              <w:tab/>
            </w:r>
            <w:bookmarkStart w:id="15" w:name="Check4"/>
            <w:r w:rsidR="00170E9D">
              <w:rPr>
                <w:rFonts w:ascii="Arial" w:hAnsi="Arial" w:cs="Arial"/>
                <w:sz w:val="20"/>
                <w:szCs w:val="22"/>
              </w:rPr>
              <w:fldChar w:fldCharType="begin">
                <w:ffData>
                  <w:name w:val="Check4"/>
                  <w:enabled/>
                  <w:calcOnExit w:val="0"/>
                  <w:checkBox>
                    <w:sizeAuto/>
                    <w:default w:val="1"/>
                  </w:checkBox>
                </w:ffData>
              </w:fldChar>
            </w:r>
            <w:r w:rsidR="00170E9D">
              <w:rPr>
                <w:rFonts w:ascii="Arial" w:hAnsi="Arial" w:cs="Arial"/>
                <w:sz w:val="20"/>
                <w:szCs w:val="22"/>
              </w:rPr>
              <w:instrText xml:space="preserve"> FORMCHECKBOX </w:instrText>
            </w:r>
            <w:r w:rsidR="00170E9D">
              <w:rPr>
                <w:rFonts w:ascii="Arial" w:hAnsi="Arial" w:cs="Arial"/>
                <w:sz w:val="20"/>
                <w:szCs w:val="22"/>
              </w:rPr>
            </w:r>
            <w:r w:rsidR="00170E9D">
              <w:rPr>
                <w:rFonts w:ascii="Arial" w:hAnsi="Arial" w:cs="Arial"/>
                <w:sz w:val="20"/>
                <w:szCs w:val="22"/>
              </w:rPr>
              <w:fldChar w:fldCharType="end"/>
            </w:r>
            <w:bookmarkEnd w:id="15"/>
            <w:r>
              <w:rPr>
                <w:rFonts w:ascii="Arial" w:hAnsi="Arial" w:cs="Arial"/>
                <w:sz w:val="20"/>
                <w:szCs w:val="22"/>
              </w:rPr>
              <w:t xml:space="preserve"> Other Vocabulary Change</w:t>
            </w:r>
          </w:p>
        </w:tc>
      </w:tr>
    </w:tbl>
    <w:p w:rsidR="0025305B" w:rsidRDefault="0025305B"/>
    <w:p w:rsidR="0025305B" w:rsidRDefault="0025305B">
      <w:pPr>
        <w:pStyle w:val="Heading2"/>
        <w:rPr>
          <w:rFonts w:ascii="Arial" w:hAnsi="Arial" w:cs="Arial"/>
          <w:szCs w:val="24"/>
          <w:u w:val="single"/>
        </w:rPr>
      </w:pPr>
      <w:r>
        <w:rPr>
          <w:rFonts w:ascii="Arial" w:hAnsi="Arial" w:cs="Arial"/>
          <w:szCs w:val="24"/>
          <w:u w:val="single"/>
        </w:rPr>
        <w:t>SUMMARY RECOMMENDATION</w:t>
      </w:r>
    </w:p>
    <w:p w:rsidR="001A4941" w:rsidRPr="001A4941" w:rsidRDefault="001A4941" w:rsidP="001A4941"/>
    <w:p w:rsidR="0025305B" w:rsidRDefault="00E763F9">
      <w:pPr>
        <w:pStyle w:val="BodyText"/>
        <w:rPr>
          <w:bCs/>
          <w:sz w:val="22"/>
        </w:rPr>
      </w:pPr>
      <w:r>
        <w:rPr>
          <w:bCs/>
          <w:sz w:val="22"/>
        </w:rPr>
        <w:t>Move the CONC Concern class code from its current location under OBS to be an immediate child of ACT</w:t>
      </w:r>
      <w:r w:rsidR="0093747A" w:rsidRPr="00E44B89">
        <w:rPr>
          <w:bCs/>
          <w:sz w:val="22"/>
        </w:rPr>
        <w:t xml:space="preserve">. This </w:t>
      </w:r>
      <w:r>
        <w:rPr>
          <w:bCs/>
          <w:sz w:val="22"/>
        </w:rPr>
        <w:t>is considered a technical correction, since it is believed that placement under OBS was counter to the original intention</w:t>
      </w:r>
      <w:r w:rsidR="0093747A" w:rsidRPr="00E44B89">
        <w:rPr>
          <w:bCs/>
          <w:sz w:val="22"/>
        </w:rPr>
        <w:t>.</w:t>
      </w:r>
      <w:r w:rsidR="00E1423A">
        <w:rPr>
          <w:bCs/>
          <w:sz w:val="22"/>
        </w:rPr>
        <w:br/>
      </w:r>
      <w:smartTag w:uri="urn:schemas-microsoft-com:office:smarttags" w:element="PersonName">
        <w:r w:rsidR="00E1423A">
          <w:rPr>
            <w:bCs/>
            <w:sz w:val="22"/>
          </w:rPr>
          <w:t>De</w:t>
        </w:r>
      </w:smartTag>
      <w:r w:rsidR="00E1423A">
        <w:rPr>
          <w:bCs/>
          <w:sz w:val="22"/>
        </w:rPr>
        <w:t>precate the COND Condition class code, which is too similar to CONC.</w:t>
      </w:r>
    </w:p>
    <w:p w:rsidR="00E1423A" w:rsidRDefault="00E1423A">
      <w:pPr>
        <w:pStyle w:val="BodyText"/>
        <w:rPr>
          <w:bCs/>
          <w:sz w:val="22"/>
        </w:rPr>
      </w:pPr>
      <w:r>
        <w:rPr>
          <w:bCs/>
          <w:sz w:val="22"/>
        </w:rPr>
        <w:t>“Move” the CASE and OUTB subtypes of COND, to be under CONC. Achieve this by deprecating CASE and OUTB and re-creating similar codes HCASE and OUTBR under CONC.</w:t>
      </w:r>
    </w:p>
    <w:p w:rsidR="00E1423A" w:rsidRPr="00E44B89" w:rsidRDefault="00E1423A">
      <w:pPr>
        <w:pStyle w:val="BodyText"/>
        <w:rPr>
          <w:bCs/>
          <w:sz w:val="22"/>
        </w:rPr>
      </w:pPr>
      <w:smartTag w:uri="urn:schemas-microsoft-com:office:smarttags" w:element="PersonName">
        <w:r>
          <w:rPr>
            <w:bCs/>
            <w:sz w:val="22"/>
          </w:rPr>
          <w:t>De</w:t>
        </w:r>
      </w:smartTag>
      <w:r>
        <w:rPr>
          <w:bCs/>
          <w:sz w:val="22"/>
        </w:rPr>
        <w:t>precate the PublicHealthCase RIM class and document the replacement of its semantics with CONC and supporting classes.</w:t>
      </w:r>
    </w:p>
    <w:p w:rsidR="0021486D" w:rsidRDefault="0021486D" w:rsidP="0021486D">
      <w:pPr>
        <w:rPr>
          <w:rFonts w:ascii="Arial" w:hAnsi="Arial" w:cs="Arial"/>
          <w:b/>
          <w:bCs/>
          <w:sz w:val="22"/>
          <w:u w:val="single"/>
        </w:rPr>
      </w:pPr>
    </w:p>
    <w:p w:rsidR="0021486D" w:rsidRDefault="0021486D" w:rsidP="0021486D">
      <w:pPr>
        <w:rPr>
          <w:rFonts w:ascii="Arial" w:hAnsi="Arial" w:cs="Arial"/>
          <w:b/>
          <w:bCs/>
          <w:sz w:val="22"/>
          <w:u w:val="single"/>
        </w:rPr>
      </w:pPr>
      <w:r w:rsidRPr="00E65C92">
        <w:rPr>
          <w:rFonts w:ascii="Arial" w:hAnsi="Arial" w:cs="Arial"/>
          <w:b/>
          <w:bCs/>
          <w:sz w:val="22"/>
          <w:u w:val="single"/>
        </w:rPr>
        <w:t>VOCABULARY OBJECTS CHANGE SUMMARY</w:t>
      </w:r>
    </w:p>
    <w:p w:rsidR="0021486D" w:rsidRDefault="0021486D" w:rsidP="0021486D"/>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90"/>
        <w:gridCol w:w="3286"/>
        <w:gridCol w:w="1034"/>
        <w:gridCol w:w="1260"/>
        <w:gridCol w:w="1260"/>
      </w:tblGrid>
      <w:tr w:rsidR="0021486D" w:rsidRPr="00A51DD2" w:rsidTr="00C03B6B">
        <w:tc>
          <w:tcPr>
            <w:tcW w:w="990" w:type="dxa"/>
          </w:tcPr>
          <w:p w:rsidR="0021486D" w:rsidRPr="00A51DD2" w:rsidRDefault="0021486D" w:rsidP="00C03B6B">
            <w:pPr>
              <w:jc w:val="center"/>
              <w:rPr>
                <w:b/>
                <w:sz w:val="20"/>
                <w:szCs w:val="20"/>
              </w:rPr>
            </w:pPr>
            <w:r w:rsidRPr="00A51DD2">
              <w:rPr>
                <w:b/>
                <w:sz w:val="20"/>
                <w:szCs w:val="20"/>
              </w:rPr>
              <w:t>Abbrev.</w:t>
            </w:r>
          </w:p>
        </w:tc>
        <w:tc>
          <w:tcPr>
            <w:tcW w:w="3286" w:type="dxa"/>
          </w:tcPr>
          <w:p w:rsidR="0021486D" w:rsidRPr="00A51DD2" w:rsidRDefault="0021486D" w:rsidP="00C03B6B">
            <w:pPr>
              <w:rPr>
                <w:b/>
                <w:sz w:val="20"/>
                <w:szCs w:val="20"/>
              </w:rPr>
            </w:pPr>
            <w:smartTag w:uri="urn:schemas-microsoft-com:office:smarttags" w:element="PersonName">
              <w:r w:rsidRPr="00A51DD2">
                <w:rPr>
                  <w:b/>
                  <w:sz w:val="20"/>
                  <w:szCs w:val="20"/>
                </w:rPr>
                <w:t>De</w:t>
              </w:r>
            </w:smartTag>
            <w:r w:rsidRPr="00A51DD2">
              <w:rPr>
                <w:b/>
                <w:sz w:val="20"/>
                <w:szCs w:val="20"/>
              </w:rPr>
              <w:t>scription</w:t>
            </w:r>
          </w:p>
        </w:tc>
        <w:tc>
          <w:tcPr>
            <w:tcW w:w="1034" w:type="dxa"/>
          </w:tcPr>
          <w:p w:rsidR="0021486D" w:rsidRPr="00A51DD2" w:rsidRDefault="0021486D" w:rsidP="00C03B6B">
            <w:pPr>
              <w:jc w:val="center"/>
              <w:rPr>
                <w:b/>
                <w:sz w:val="20"/>
                <w:szCs w:val="20"/>
              </w:rPr>
            </w:pPr>
            <w:r w:rsidRPr="00A51DD2">
              <w:rPr>
                <w:b/>
                <w:sz w:val="20"/>
                <w:szCs w:val="20"/>
              </w:rPr>
              <w:t># to add</w:t>
            </w:r>
          </w:p>
        </w:tc>
        <w:tc>
          <w:tcPr>
            <w:tcW w:w="1260" w:type="dxa"/>
          </w:tcPr>
          <w:p w:rsidR="0021486D" w:rsidRPr="00A51DD2" w:rsidRDefault="0021486D" w:rsidP="00C03B6B">
            <w:pPr>
              <w:jc w:val="center"/>
              <w:rPr>
                <w:b/>
                <w:sz w:val="20"/>
                <w:szCs w:val="20"/>
              </w:rPr>
            </w:pPr>
            <w:r w:rsidRPr="00A51DD2">
              <w:rPr>
                <w:b/>
                <w:sz w:val="20"/>
                <w:szCs w:val="20"/>
              </w:rPr>
              <w:t># to remove</w:t>
            </w:r>
          </w:p>
        </w:tc>
        <w:tc>
          <w:tcPr>
            <w:tcW w:w="1260" w:type="dxa"/>
          </w:tcPr>
          <w:p w:rsidR="0021486D" w:rsidRPr="00A51DD2" w:rsidRDefault="0021486D" w:rsidP="00C03B6B">
            <w:pPr>
              <w:jc w:val="center"/>
              <w:rPr>
                <w:b/>
                <w:sz w:val="20"/>
                <w:szCs w:val="20"/>
              </w:rPr>
            </w:pPr>
            <w:r w:rsidRPr="00A51DD2">
              <w:rPr>
                <w:b/>
                <w:sz w:val="20"/>
                <w:szCs w:val="20"/>
              </w:rPr>
              <w:t># to change</w:t>
            </w:r>
          </w:p>
        </w:tc>
      </w:tr>
      <w:tr w:rsidR="0021486D" w:rsidRPr="00A51DD2" w:rsidTr="00C03B6B">
        <w:tc>
          <w:tcPr>
            <w:tcW w:w="990" w:type="dxa"/>
          </w:tcPr>
          <w:p w:rsidR="0021486D" w:rsidRPr="00A51DD2" w:rsidRDefault="0021486D" w:rsidP="00C03B6B">
            <w:pPr>
              <w:jc w:val="center"/>
              <w:rPr>
                <w:sz w:val="20"/>
                <w:szCs w:val="20"/>
              </w:rPr>
            </w:pPr>
            <w:r w:rsidRPr="00A51DD2">
              <w:rPr>
                <w:sz w:val="20"/>
                <w:szCs w:val="20"/>
              </w:rPr>
              <w:t>D</w:t>
            </w:r>
          </w:p>
        </w:tc>
        <w:tc>
          <w:tcPr>
            <w:tcW w:w="3286" w:type="dxa"/>
          </w:tcPr>
          <w:p w:rsidR="0021486D" w:rsidRPr="00A51DD2" w:rsidRDefault="0021486D" w:rsidP="00C03B6B">
            <w:pPr>
              <w:rPr>
                <w:sz w:val="20"/>
                <w:szCs w:val="20"/>
              </w:rPr>
            </w:pPr>
            <w:r w:rsidRPr="00A51DD2">
              <w:rPr>
                <w:sz w:val="20"/>
                <w:szCs w:val="20"/>
              </w:rPr>
              <w:t>Concept Domains</w:t>
            </w:r>
          </w:p>
        </w:tc>
        <w:tc>
          <w:tcPr>
            <w:tcW w:w="1034" w:type="dxa"/>
          </w:tcPr>
          <w:p w:rsidR="0021486D" w:rsidRPr="00A51DD2" w:rsidRDefault="0021486D" w:rsidP="00C03B6B">
            <w:pPr>
              <w:jc w:val="center"/>
              <w:rPr>
                <w:sz w:val="20"/>
                <w:szCs w:val="20"/>
              </w:rPr>
            </w:pPr>
          </w:p>
        </w:tc>
        <w:tc>
          <w:tcPr>
            <w:tcW w:w="1260" w:type="dxa"/>
          </w:tcPr>
          <w:p w:rsidR="0021486D" w:rsidRPr="00A51DD2" w:rsidRDefault="0021486D" w:rsidP="00C03B6B">
            <w:pPr>
              <w:jc w:val="center"/>
              <w:rPr>
                <w:sz w:val="20"/>
                <w:szCs w:val="20"/>
              </w:rPr>
            </w:pPr>
          </w:p>
        </w:tc>
        <w:tc>
          <w:tcPr>
            <w:tcW w:w="1260" w:type="dxa"/>
          </w:tcPr>
          <w:p w:rsidR="0021486D" w:rsidRPr="00A51DD2" w:rsidRDefault="00170E9D" w:rsidP="00C03B6B">
            <w:pPr>
              <w:jc w:val="center"/>
              <w:rPr>
                <w:sz w:val="20"/>
                <w:szCs w:val="20"/>
              </w:rPr>
            </w:pPr>
            <w:r>
              <w:rPr>
                <w:sz w:val="20"/>
                <w:szCs w:val="20"/>
              </w:rPr>
              <w:t>2</w:t>
            </w:r>
          </w:p>
        </w:tc>
      </w:tr>
      <w:tr w:rsidR="0021486D" w:rsidRPr="00A51DD2" w:rsidTr="00C03B6B">
        <w:tc>
          <w:tcPr>
            <w:tcW w:w="990" w:type="dxa"/>
          </w:tcPr>
          <w:p w:rsidR="0021486D" w:rsidRPr="00A51DD2" w:rsidRDefault="0021486D" w:rsidP="00C03B6B">
            <w:pPr>
              <w:jc w:val="center"/>
              <w:rPr>
                <w:sz w:val="20"/>
                <w:szCs w:val="20"/>
              </w:rPr>
            </w:pPr>
            <w:r w:rsidRPr="00A51DD2">
              <w:rPr>
                <w:sz w:val="20"/>
                <w:szCs w:val="20"/>
              </w:rPr>
              <w:t>S</w:t>
            </w:r>
          </w:p>
        </w:tc>
        <w:tc>
          <w:tcPr>
            <w:tcW w:w="3286" w:type="dxa"/>
          </w:tcPr>
          <w:p w:rsidR="0021486D" w:rsidRPr="00A51DD2" w:rsidRDefault="0021486D" w:rsidP="00C03B6B">
            <w:pPr>
              <w:rPr>
                <w:sz w:val="20"/>
                <w:szCs w:val="20"/>
              </w:rPr>
            </w:pPr>
            <w:r w:rsidRPr="00A51DD2">
              <w:rPr>
                <w:sz w:val="20"/>
                <w:szCs w:val="20"/>
              </w:rPr>
              <w:t>Code Systems</w:t>
            </w:r>
          </w:p>
        </w:tc>
        <w:tc>
          <w:tcPr>
            <w:tcW w:w="1034" w:type="dxa"/>
          </w:tcPr>
          <w:p w:rsidR="0021486D" w:rsidRPr="00A51DD2" w:rsidRDefault="0021486D" w:rsidP="00C03B6B">
            <w:pPr>
              <w:jc w:val="center"/>
              <w:rPr>
                <w:sz w:val="20"/>
                <w:szCs w:val="20"/>
              </w:rPr>
            </w:pPr>
          </w:p>
        </w:tc>
        <w:tc>
          <w:tcPr>
            <w:tcW w:w="1260" w:type="dxa"/>
          </w:tcPr>
          <w:p w:rsidR="0021486D" w:rsidRPr="00A51DD2" w:rsidRDefault="0021486D" w:rsidP="00C03B6B">
            <w:pPr>
              <w:jc w:val="center"/>
              <w:rPr>
                <w:sz w:val="20"/>
                <w:szCs w:val="20"/>
              </w:rPr>
            </w:pPr>
          </w:p>
        </w:tc>
        <w:tc>
          <w:tcPr>
            <w:tcW w:w="1260" w:type="dxa"/>
          </w:tcPr>
          <w:p w:rsidR="0021486D" w:rsidRPr="00A51DD2" w:rsidRDefault="0021486D" w:rsidP="00C03B6B">
            <w:pPr>
              <w:jc w:val="center"/>
              <w:rPr>
                <w:sz w:val="20"/>
                <w:szCs w:val="20"/>
              </w:rPr>
            </w:pPr>
          </w:p>
        </w:tc>
      </w:tr>
      <w:tr w:rsidR="0021486D" w:rsidRPr="00A51DD2" w:rsidTr="00C03B6B">
        <w:tc>
          <w:tcPr>
            <w:tcW w:w="990" w:type="dxa"/>
          </w:tcPr>
          <w:p w:rsidR="0021486D" w:rsidRPr="00A51DD2" w:rsidRDefault="0021486D" w:rsidP="00C03B6B">
            <w:pPr>
              <w:jc w:val="center"/>
              <w:rPr>
                <w:sz w:val="20"/>
                <w:szCs w:val="20"/>
              </w:rPr>
            </w:pPr>
            <w:r w:rsidRPr="00A51DD2">
              <w:rPr>
                <w:sz w:val="20"/>
                <w:szCs w:val="20"/>
              </w:rPr>
              <w:t>C</w:t>
            </w:r>
          </w:p>
        </w:tc>
        <w:tc>
          <w:tcPr>
            <w:tcW w:w="3286" w:type="dxa"/>
          </w:tcPr>
          <w:p w:rsidR="0021486D" w:rsidRPr="00A51DD2" w:rsidRDefault="0021486D" w:rsidP="00C03B6B">
            <w:pPr>
              <w:rPr>
                <w:sz w:val="20"/>
                <w:szCs w:val="20"/>
              </w:rPr>
            </w:pPr>
            <w:r w:rsidRPr="00A51DD2">
              <w:rPr>
                <w:sz w:val="20"/>
                <w:szCs w:val="20"/>
              </w:rPr>
              <w:t>Concept Codes in a Code System</w:t>
            </w:r>
          </w:p>
        </w:tc>
        <w:tc>
          <w:tcPr>
            <w:tcW w:w="1034" w:type="dxa"/>
          </w:tcPr>
          <w:p w:rsidR="0021486D" w:rsidRPr="00A51DD2" w:rsidRDefault="00E37B3B" w:rsidP="00C03B6B">
            <w:pPr>
              <w:jc w:val="center"/>
              <w:rPr>
                <w:sz w:val="20"/>
                <w:szCs w:val="20"/>
              </w:rPr>
            </w:pPr>
            <w:r>
              <w:rPr>
                <w:sz w:val="20"/>
                <w:szCs w:val="20"/>
              </w:rPr>
              <w:t>4</w:t>
            </w:r>
          </w:p>
        </w:tc>
        <w:tc>
          <w:tcPr>
            <w:tcW w:w="1260" w:type="dxa"/>
          </w:tcPr>
          <w:p w:rsidR="0021486D" w:rsidRPr="00A51DD2" w:rsidRDefault="0021486D" w:rsidP="00C03B6B">
            <w:pPr>
              <w:jc w:val="center"/>
              <w:rPr>
                <w:sz w:val="20"/>
                <w:szCs w:val="20"/>
              </w:rPr>
            </w:pPr>
          </w:p>
        </w:tc>
        <w:tc>
          <w:tcPr>
            <w:tcW w:w="1260" w:type="dxa"/>
          </w:tcPr>
          <w:p w:rsidR="0021486D" w:rsidRPr="00A51DD2" w:rsidRDefault="00E37B3B" w:rsidP="00C03B6B">
            <w:pPr>
              <w:jc w:val="center"/>
              <w:rPr>
                <w:sz w:val="20"/>
                <w:szCs w:val="20"/>
              </w:rPr>
            </w:pPr>
            <w:r>
              <w:rPr>
                <w:sz w:val="20"/>
                <w:szCs w:val="20"/>
              </w:rPr>
              <w:t>4</w:t>
            </w:r>
          </w:p>
        </w:tc>
      </w:tr>
      <w:tr w:rsidR="0021486D" w:rsidRPr="00A51DD2" w:rsidTr="00C03B6B">
        <w:tc>
          <w:tcPr>
            <w:tcW w:w="990" w:type="dxa"/>
            <w:tcBorders>
              <w:bottom w:val="single" w:sz="4" w:space="0" w:color="auto"/>
            </w:tcBorders>
          </w:tcPr>
          <w:p w:rsidR="0021486D" w:rsidRPr="00A51DD2" w:rsidRDefault="0021486D" w:rsidP="00C03B6B">
            <w:pPr>
              <w:jc w:val="center"/>
              <w:rPr>
                <w:sz w:val="20"/>
                <w:szCs w:val="20"/>
              </w:rPr>
            </w:pPr>
            <w:r w:rsidRPr="00A51DD2">
              <w:rPr>
                <w:sz w:val="20"/>
                <w:szCs w:val="20"/>
              </w:rPr>
              <w:t>V</w:t>
            </w:r>
          </w:p>
        </w:tc>
        <w:tc>
          <w:tcPr>
            <w:tcW w:w="3286" w:type="dxa"/>
            <w:tcBorders>
              <w:bottom w:val="single" w:sz="4" w:space="0" w:color="auto"/>
            </w:tcBorders>
          </w:tcPr>
          <w:p w:rsidR="0021486D" w:rsidRPr="00A51DD2" w:rsidRDefault="0021486D" w:rsidP="00C03B6B">
            <w:pPr>
              <w:rPr>
                <w:sz w:val="20"/>
                <w:szCs w:val="20"/>
              </w:rPr>
            </w:pPr>
            <w:r w:rsidRPr="00A51DD2">
              <w:rPr>
                <w:sz w:val="20"/>
                <w:szCs w:val="20"/>
              </w:rPr>
              <w:t>Value Sets</w:t>
            </w:r>
          </w:p>
        </w:tc>
        <w:tc>
          <w:tcPr>
            <w:tcW w:w="1034" w:type="dxa"/>
            <w:tcBorders>
              <w:bottom w:val="single" w:sz="4" w:space="0" w:color="auto"/>
            </w:tcBorders>
          </w:tcPr>
          <w:p w:rsidR="0021486D" w:rsidRPr="00A51DD2" w:rsidRDefault="00E37B3B" w:rsidP="00C03B6B">
            <w:pPr>
              <w:jc w:val="center"/>
              <w:rPr>
                <w:sz w:val="20"/>
                <w:szCs w:val="20"/>
              </w:rPr>
            </w:pPr>
            <w:r>
              <w:rPr>
                <w:sz w:val="20"/>
                <w:szCs w:val="20"/>
              </w:rPr>
              <w:t>2</w:t>
            </w:r>
          </w:p>
        </w:tc>
        <w:tc>
          <w:tcPr>
            <w:tcW w:w="1260" w:type="dxa"/>
            <w:tcBorders>
              <w:bottom w:val="single" w:sz="4" w:space="0" w:color="auto"/>
            </w:tcBorders>
          </w:tcPr>
          <w:p w:rsidR="0021486D" w:rsidRPr="00A51DD2" w:rsidRDefault="0021486D" w:rsidP="00C03B6B">
            <w:pPr>
              <w:jc w:val="center"/>
              <w:rPr>
                <w:sz w:val="20"/>
                <w:szCs w:val="20"/>
              </w:rPr>
            </w:pPr>
          </w:p>
        </w:tc>
        <w:tc>
          <w:tcPr>
            <w:tcW w:w="1260" w:type="dxa"/>
            <w:tcBorders>
              <w:bottom w:val="single" w:sz="4" w:space="0" w:color="auto"/>
            </w:tcBorders>
          </w:tcPr>
          <w:p w:rsidR="0021486D" w:rsidRPr="00A51DD2" w:rsidRDefault="0021486D" w:rsidP="00C03B6B">
            <w:pPr>
              <w:jc w:val="center"/>
              <w:rPr>
                <w:sz w:val="20"/>
                <w:szCs w:val="20"/>
              </w:rPr>
            </w:pPr>
          </w:p>
        </w:tc>
      </w:tr>
      <w:tr w:rsidR="0021486D" w:rsidRPr="00A51DD2" w:rsidTr="00C03B6B">
        <w:tc>
          <w:tcPr>
            <w:tcW w:w="990" w:type="dxa"/>
            <w:tcBorders>
              <w:bottom w:val="single" w:sz="4" w:space="0" w:color="auto"/>
            </w:tcBorders>
          </w:tcPr>
          <w:p w:rsidR="0021486D" w:rsidRPr="00A51DD2" w:rsidRDefault="0021486D" w:rsidP="00C03B6B">
            <w:pPr>
              <w:jc w:val="center"/>
              <w:rPr>
                <w:sz w:val="20"/>
                <w:szCs w:val="20"/>
              </w:rPr>
            </w:pPr>
            <w:r w:rsidRPr="00A51DD2">
              <w:rPr>
                <w:sz w:val="20"/>
                <w:szCs w:val="20"/>
              </w:rPr>
              <w:t>B</w:t>
            </w:r>
          </w:p>
        </w:tc>
        <w:tc>
          <w:tcPr>
            <w:tcW w:w="3286" w:type="dxa"/>
            <w:tcBorders>
              <w:bottom w:val="single" w:sz="4" w:space="0" w:color="auto"/>
            </w:tcBorders>
          </w:tcPr>
          <w:p w:rsidR="0021486D" w:rsidRPr="00A51DD2" w:rsidRDefault="0021486D" w:rsidP="00C03B6B">
            <w:pPr>
              <w:rPr>
                <w:sz w:val="20"/>
                <w:szCs w:val="20"/>
              </w:rPr>
            </w:pPr>
            <w:r w:rsidRPr="00A51DD2">
              <w:rPr>
                <w:sz w:val="20"/>
                <w:szCs w:val="20"/>
              </w:rPr>
              <w:t>Context Bindings</w:t>
            </w:r>
          </w:p>
        </w:tc>
        <w:tc>
          <w:tcPr>
            <w:tcW w:w="1034" w:type="dxa"/>
            <w:tcBorders>
              <w:bottom w:val="single" w:sz="4" w:space="0" w:color="auto"/>
            </w:tcBorders>
          </w:tcPr>
          <w:p w:rsidR="0021486D" w:rsidRPr="00A51DD2" w:rsidRDefault="0021486D" w:rsidP="00C03B6B">
            <w:pPr>
              <w:jc w:val="center"/>
              <w:rPr>
                <w:sz w:val="20"/>
                <w:szCs w:val="20"/>
              </w:rPr>
            </w:pPr>
          </w:p>
        </w:tc>
        <w:tc>
          <w:tcPr>
            <w:tcW w:w="1260" w:type="dxa"/>
            <w:tcBorders>
              <w:bottom w:val="single" w:sz="4" w:space="0" w:color="auto"/>
            </w:tcBorders>
          </w:tcPr>
          <w:p w:rsidR="0021486D" w:rsidRPr="00A51DD2" w:rsidRDefault="0021486D" w:rsidP="00C03B6B">
            <w:pPr>
              <w:jc w:val="center"/>
              <w:rPr>
                <w:sz w:val="20"/>
                <w:szCs w:val="20"/>
              </w:rPr>
            </w:pPr>
          </w:p>
        </w:tc>
        <w:tc>
          <w:tcPr>
            <w:tcW w:w="1260" w:type="dxa"/>
            <w:tcBorders>
              <w:bottom w:val="single" w:sz="4" w:space="0" w:color="auto"/>
            </w:tcBorders>
          </w:tcPr>
          <w:p w:rsidR="0021486D" w:rsidRPr="00A51DD2" w:rsidRDefault="0021486D" w:rsidP="00C03B6B">
            <w:pPr>
              <w:jc w:val="center"/>
              <w:rPr>
                <w:sz w:val="20"/>
                <w:szCs w:val="20"/>
              </w:rPr>
            </w:pPr>
          </w:p>
        </w:tc>
      </w:tr>
    </w:tbl>
    <w:p w:rsidR="0021486D" w:rsidRDefault="0021486D" w:rsidP="0021486D"/>
    <w:p w:rsidR="00E65C92" w:rsidRDefault="00E65C92" w:rsidP="00B134DB"/>
    <w:p w:rsidR="00E65C92" w:rsidRDefault="00E65C92"/>
    <w:tbl>
      <w:tblPr>
        <w:tblW w:w="9092" w:type="dxa"/>
        <w:tblLayout w:type="fixed"/>
        <w:tblLook w:val="0000"/>
      </w:tblPr>
      <w:tblGrid>
        <w:gridCol w:w="1548"/>
        <w:gridCol w:w="3510"/>
        <w:gridCol w:w="4016"/>
        <w:gridCol w:w="18"/>
      </w:tblGrid>
      <w:tr w:rsidR="0025305B">
        <w:tblPrEx>
          <w:tblCellMar>
            <w:top w:w="0" w:type="dxa"/>
            <w:bottom w:w="0" w:type="dxa"/>
          </w:tblCellMar>
        </w:tblPrEx>
        <w:tc>
          <w:tcPr>
            <w:tcW w:w="9092" w:type="dxa"/>
            <w:gridSpan w:val="4"/>
            <w:tcBorders>
              <w:top w:val="single" w:sz="18" w:space="0" w:color="auto"/>
            </w:tcBorders>
          </w:tcPr>
          <w:p w:rsidR="0025305B" w:rsidRDefault="0025305B">
            <w:pPr>
              <w:spacing w:before="240"/>
              <w:rPr>
                <w:rFonts w:ascii="Arial" w:hAnsi="Arial" w:cs="Arial"/>
                <w:b/>
                <w:bCs/>
                <w:sz w:val="22"/>
                <w:szCs w:val="22"/>
                <w:u w:val="single"/>
              </w:rPr>
            </w:pPr>
            <w:r>
              <w:rPr>
                <w:rFonts w:ascii="Arial" w:hAnsi="Arial" w:cs="Arial"/>
                <w:b/>
                <w:bCs/>
                <w:sz w:val="22"/>
                <w:szCs w:val="22"/>
                <w:u w:val="single"/>
              </w:rPr>
              <w:t>POSITION OF CONCERNED ORGANIZATIONS:</w:t>
            </w:r>
          </w:p>
          <w:p w:rsidR="0025305B" w:rsidRDefault="0025305B">
            <w:pPr>
              <w:rPr>
                <w:rFonts w:ascii="Arial" w:hAnsi="Arial" w:cs="Arial"/>
                <w:sz w:val="22"/>
                <w:szCs w:val="22"/>
              </w:rPr>
            </w:pPr>
          </w:p>
        </w:tc>
      </w:tr>
      <w:tr w:rsidR="0025305B">
        <w:tblPrEx>
          <w:tblCellMar>
            <w:top w:w="0" w:type="dxa"/>
            <w:bottom w:w="0" w:type="dxa"/>
          </w:tblCellMar>
        </w:tblPrEx>
        <w:trPr>
          <w:gridAfter w:val="1"/>
          <w:wAfter w:w="18" w:type="dxa"/>
        </w:trPr>
        <w:tc>
          <w:tcPr>
            <w:tcW w:w="1548" w:type="dxa"/>
            <w:tcBorders>
              <w:top w:val="single" w:sz="12" w:space="0" w:color="auto"/>
              <w:left w:val="single" w:sz="12" w:space="0" w:color="auto"/>
              <w:bottom w:val="single" w:sz="6" w:space="0" w:color="auto"/>
              <w:right w:val="single" w:sz="6" w:space="0" w:color="auto"/>
            </w:tcBorders>
          </w:tcPr>
          <w:p w:rsidR="0025305B" w:rsidRDefault="0025305B">
            <w:pPr>
              <w:rPr>
                <w:b/>
                <w:bCs/>
                <w:sz w:val="16"/>
                <w:szCs w:val="16"/>
              </w:rPr>
            </w:pPr>
          </w:p>
          <w:p w:rsidR="0025305B" w:rsidRDefault="0025305B">
            <w:pPr>
              <w:rPr>
                <w:b/>
                <w:bCs/>
                <w:sz w:val="16"/>
                <w:szCs w:val="16"/>
              </w:rPr>
            </w:pPr>
            <w:smartTag w:uri="urn:schemas-microsoft-com:office:smarttags" w:element="stockticker">
              <w:r>
                <w:rPr>
                  <w:b/>
                  <w:bCs/>
                  <w:sz w:val="16"/>
                  <w:szCs w:val="16"/>
                </w:rPr>
                <w:t>ORG</w:t>
              </w:r>
            </w:smartTag>
          </w:p>
        </w:tc>
        <w:tc>
          <w:tcPr>
            <w:tcW w:w="3510" w:type="dxa"/>
            <w:tcBorders>
              <w:top w:val="single" w:sz="12" w:space="0" w:color="auto"/>
              <w:left w:val="single" w:sz="6" w:space="0" w:color="auto"/>
              <w:bottom w:val="single" w:sz="6" w:space="0" w:color="auto"/>
              <w:right w:val="single" w:sz="6" w:space="0" w:color="auto"/>
            </w:tcBorders>
          </w:tcPr>
          <w:p w:rsidR="0025305B" w:rsidRDefault="0025305B">
            <w:pPr>
              <w:rPr>
                <w:b/>
                <w:bCs/>
                <w:sz w:val="16"/>
                <w:szCs w:val="16"/>
              </w:rPr>
            </w:pPr>
          </w:p>
          <w:p w:rsidR="0025305B" w:rsidRDefault="0025305B">
            <w:pPr>
              <w:rPr>
                <w:b/>
                <w:bCs/>
                <w:sz w:val="16"/>
                <w:szCs w:val="16"/>
              </w:rPr>
            </w:pPr>
            <w:r>
              <w:rPr>
                <w:b/>
                <w:bCs/>
                <w:sz w:val="16"/>
                <w:szCs w:val="16"/>
              </w:rPr>
              <w:t>RECOMMENDATION APPROVAL STATUS</w:t>
            </w:r>
          </w:p>
        </w:tc>
        <w:tc>
          <w:tcPr>
            <w:tcW w:w="4016" w:type="dxa"/>
            <w:tcBorders>
              <w:top w:val="single" w:sz="12" w:space="0" w:color="auto"/>
              <w:left w:val="single" w:sz="6" w:space="0" w:color="auto"/>
              <w:bottom w:val="single" w:sz="6" w:space="0" w:color="auto"/>
              <w:right w:val="single" w:sz="12" w:space="0" w:color="auto"/>
            </w:tcBorders>
          </w:tcPr>
          <w:p w:rsidR="0025305B" w:rsidRDefault="0025305B">
            <w:pPr>
              <w:rPr>
                <w:b/>
                <w:bCs/>
                <w:sz w:val="16"/>
                <w:szCs w:val="16"/>
              </w:rPr>
            </w:pPr>
          </w:p>
          <w:p w:rsidR="0025305B" w:rsidRDefault="0025305B">
            <w:pPr>
              <w:rPr>
                <w:b/>
                <w:bCs/>
                <w:sz w:val="16"/>
                <w:szCs w:val="16"/>
              </w:rPr>
            </w:pPr>
            <w:r>
              <w:rPr>
                <w:b/>
                <w:bCs/>
                <w:sz w:val="16"/>
                <w:szCs w:val="16"/>
              </w:rPr>
              <w:t xml:space="preserve">AFFECTED ELEMENTS OF INTEREST TO </w:t>
            </w:r>
            <w:smartTag w:uri="urn:schemas-microsoft-com:office:smarttags" w:element="stockticker">
              <w:r>
                <w:rPr>
                  <w:b/>
                  <w:bCs/>
                  <w:sz w:val="16"/>
                  <w:szCs w:val="16"/>
                </w:rPr>
                <w:t>ORG</w:t>
              </w:r>
            </w:smartTag>
          </w:p>
        </w:tc>
      </w:tr>
      <w:tr w:rsidR="00B134DB">
        <w:tblPrEx>
          <w:tblCellMar>
            <w:top w:w="0" w:type="dxa"/>
            <w:bottom w:w="0" w:type="dxa"/>
          </w:tblCellMar>
        </w:tblPrEx>
        <w:trPr>
          <w:gridAfter w:val="1"/>
          <w:wAfter w:w="18" w:type="dxa"/>
        </w:trPr>
        <w:tc>
          <w:tcPr>
            <w:tcW w:w="1548" w:type="dxa"/>
            <w:tcBorders>
              <w:top w:val="single" w:sz="6" w:space="0" w:color="auto"/>
              <w:left w:val="single" w:sz="12" w:space="0" w:color="auto"/>
              <w:bottom w:val="single" w:sz="6" w:space="0" w:color="auto"/>
              <w:right w:val="single" w:sz="6" w:space="0" w:color="auto"/>
            </w:tcBorders>
          </w:tcPr>
          <w:p w:rsidR="00B134DB" w:rsidRDefault="003922AF">
            <w:pPr>
              <w:rPr>
                <w:sz w:val="20"/>
              </w:rPr>
            </w:pPr>
            <w:r>
              <w:rPr>
                <w:sz w:val="20"/>
              </w:rPr>
              <w:t>PHER</w:t>
            </w:r>
          </w:p>
        </w:tc>
        <w:tc>
          <w:tcPr>
            <w:tcW w:w="3510" w:type="dxa"/>
            <w:tcBorders>
              <w:top w:val="single" w:sz="6" w:space="0" w:color="auto"/>
              <w:left w:val="single" w:sz="6" w:space="0" w:color="auto"/>
              <w:bottom w:val="single" w:sz="6" w:space="0" w:color="auto"/>
              <w:right w:val="single" w:sz="6" w:space="0" w:color="auto"/>
            </w:tcBorders>
          </w:tcPr>
          <w:p w:rsidR="00B134DB" w:rsidRPr="00B134DB" w:rsidRDefault="003922AF">
            <w:pPr>
              <w:rPr>
                <w:sz w:val="20"/>
              </w:rPr>
            </w:pPr>
            <w:r>
              <w:rPr>
                <w:sz w:val="20"/>
              </w:rPr>
              <w:t>Endorsed 2012-10-11</w:t>
            </w:r>
          </w:p>
        </w:tc>
        <w:tc>
          <w:tcPr>
            <w:tcW w:w="4016" w:type="dxa"/>
            <w:tcBorders>
              <w:top w:val="single" w:sz="6" w:space="0" w:color="auto"/>
              <w:left w:val="single" w:sz="6" w:space="0" w:color="auto"/>
              <w:bottom w:val="single" w:sz="6" w:space="0" w:color="auto"/>
              <w:right w:val="single" w:sz="12" w:space="0" w:color="auto"/>
            </w:tcBorders>
          </w:tcPr>
          <w:p w:rsidR="00B134DB" w:rsidRDefault="00E763F9" w:rsidP="006A24C8">
            <w:pPr>
              <w:rPr>
                <w:sz w:val="20"/>
              </w:rPr>
            </w:pPr>
            <w:r>
              <w:rPr>
                <w:sz w:val="20"/>
              </w:rPr>
              <w:t>Move of CONC act class code</w:t>
            </w:r>
          </w:p>
        </w:tc>
      </w:tr>
    </w:tbl>
    <w:p w:rsidR="0025305B" w:rsidRDefault="0025305B"/>
    <w:p w:rsidR="0025305B" w:rsidRDefault="0025305B" w:rsidP="00B134DB">
      <w:pPr>
        <w:rPr>
          <w:rFonts w:ascii="Arial" w:hAnsi="Arial" w:cs="Arial"/>
          <w:b/>
          <w:bCs/>
          <w:sz w:val="22"/>
          <w:u w:val="single"/>
        </w:rPr>
      </w:pPr>
      <w:r>
        <w:rPr>
          <w:rFonts w:ascii="Arial" w:hAnsi="Arial" w:cs="Arial"/>
          <w:b/>
          <w:bCs/>
          <w:sz w:val="22"/>
          <w:u w:val="single"/>
        </w:rPr>
        <w:t>ISSUE:</w:t>
      </w:r>
    </w:p>
    <w:p w:rsidR="00B134DB" w:rsidRDefault="00E763F9" w:rsidP="00B134DB">
      <w:pPr>
        <w:rPr>
          <w:rFonts w:ascii="Arial" w:hAnsi="Arial" w:cs="Arial"/>
          <w:bCs/>
          <w:sz w:val="22"/>
        </w:rPr>
      </w:pPr>
      <w:r>
        <w:rPr>
          <w:rFonts w:ascii="Arial" w:hAnsi="Arial" w:cs="Arial"/>
          <w:bCs/>
          <w:sz w:val="22"/>
        </w:rPr>
        <w:t xml:space="preserve">The Concern class </w:t>
      </w:r>
      <w:r w:rsidR="00170E9D">
        <w:rPr>
          <w:rFonts w:ascii="Arial" w:hAnsi="Arial" w:cs="Arial"/>
          <w:bCs/>
          <w:sz w:val="22"/>
        </w:rPr>
        <w:t xml:space="preserve">(CONC) </w:t>
      </w:r>
      <w:r>
        <w:rPr>
          <w:rFonts w:ascii="Arial" w:hAnsi="Arial" w:cs="Arial"/>
          <w:bCs/>
          <w:sz w:val="22"/>
        </w:rPr>
        <w:t xml:space="preserve">was created specifically to have a non-Observation act type, so that its </w:t>
      </w:r>
      <w:r w:rsidR="008B1EE4">
        <w:rPr>
          <w:rFonts w:ascii="Arial" w:hAnsi="Arial" w:cs="Arial"/>
          <w:bCs/>
          <w:sz w:val="22"/>
        </w:rPr>
        <w:t>semantics</w:t>
      </w:r>
      <w:r>
        <w:rPr>
          <w:rFonts w:ascii="Arial" w:hAnsi="Arial" w:cs="Arial"/>
          <w:bCs/>
          <w:sz w:val="22"/>
        </w:rPr>
        <w:t xml:space="preserve"> </w:t>
      </w:r>
      <w:r w:rsidR="00763566">
        <w:rPr>
          <w:rFonts w:ascii="Arial" w:hAnsi="Arial" w:cs="Arial"/>
          <w:bCs/>
          <w:sz w:val="22"/>
        </w:rPr>
        <w:t xml:space="preserve">can </w:t>
      </w:r>
      <w:r>
        <w:rPr>
          <w:rFonts w:ascii="Arial" w:hAnsi="Arial" w:cs="Arial"/>
          <w:bCs/>
          <w:sz w:val="22"/>
        </w:rPr>
        <w:t xml:space="preserve">apply to another object that it relates to, rather than being properties of the observation itself. A key aspect </w:t>
      </w:r>
      <w:r w:rsidRPr="008B1EE4">
        <w:rPr>
          <w:rFonts w:ascii="Arial" w:hAnsi="Arial" w:cs="Arial"/>
          <w:bCs/>
          <w:sz w:val="22"/>
        </w:rPr>
        <w:t xml:space="preserve">is that it is a managing grouper/tracker that </w:t>
      </w:r>
      <w:r w:rsidR="00763566">
        <w:rPr>
          <w:rFonts w:ascii="Arial" w:hAnsi="Arial" w:cs="Arial"/>
          <w:bCs/>
          <w:sz w:val="22"/>
        </w:rPr>
        <w:t xml:space="preserve">is </w:t>
      </w:r>
      <w:r w:rsidRPr="008B1EE4">
        <w:rPr>
          <w:rFonts w:ascii="Arial" w:hAnsi="Arial" w:cs="Arial"/>
          <w:bCs/>
          <w:sz w:val="22"/>
        </w:rPr>
        <w:t xml:space="preserve">not an observation, so </w:t>
      </w:r>
      <w:r w:rsidR="00763566">
        <w:rPr>
          <w:rFonts w:ascii="Arial" w:hAnsi="Arial" w:cs="Arial"/>
          <w:bCs/>
          <w:sz w:val="22"/>
        </w:rPr>
        <w:t xml:space="preserve">its </w:t>
      </w:r>
      <w:r w:rsidRPr="008B1EE4">
        <w:rPr>
          <w:rFonts w:ascii="Arial" w:hAnsi="Arial" w:cs="Arial"/>
          <w:bCs/>
          <w:sz w:val="22"/>
        </w:rPr>
        <w:t xml:space="preserve">effectiveTime </w:t>
      </w:r>
      <w:r w:rsidR="00763566">
        <w:rPr>
          <w:rFonts w:ascii="Arial" w:hAnsi="Arial" w:cs="Arial"/>
          <w:bCs/>
          <w:sz w:val="22"/>
        </w:rPr>
        <w:t xml:space="preserve">and statusCode relate to the </w:t>
      </w:r>
      <w:r w:rsidRPr="008B1EE4">
        <w:rPr>
          <w:rFonts w:ascii="Arial" w:hAnsi="Arial" w:cs="Arial"/>
          <w:bCs/>
          <w:sz w:val="22"/>
        </w:rPr>
        <w:t xml:space="preserve">management, and not </w:t>
      </w:r>
      <w:r w:rsidR="00763566">
        <w:rPr>
          <w:rFonts w:ascii="Arial" w:hAnsi="Arial" w:cs="Arial"/>
          <w:bCs/>
          <w:sz w:val="22"/>
        </w:rPr>
        <w:t xml:space="preserve">to the </w:t>
      </w:r>
      <w:r w:rsidRPr="008B1EE4">
        <w:rPr>
          <w:rFonts w:ascii="Arial" w:hAnsi="Arial" w:cs="Arial"/>
          <w:bCs/>
          <w:sz w:val="22"/>
        </w:rPr>
        <w:t xml:space="preserve">thing being managed (normally a “condition”). </w:t>
      </w:r>
      <w:r w:rsidR="008B1EE4" w:rsidRPr="008B1EE4">
        <w:rPr>
          <w:rFonts w:ascii="Arial" w:hAnsi="Arial" w:cs="Arial"/>
          <w:bCs/>
          <w:sz w:val="22"/>
        </w:rPr>
        <w:t>Having</w:t>
      </w:r>
      <w:r w:rsidRPr="008B1EE4">
        <w:rPr>
          <w:rFonts w:ascii="Arial" w:hAnsi="Arial" w:cs="Arial"/>
          <w:bCs/>
          <w:sz w:val="22"/>
        </w:rPr>
        <w:t xml:space="preserve"> CONC as an Observation breaks th</w:t>
      </w:r>
      <w:r w:rsidR="00763566">
        <w:rPr>
          <w:rFonts w:ascii="Arial" w:hAnsi="Arial" w:cs="Arial"/>
          <w:bCs/>
          <w:sz w:val="22"/>
        </w:rPr>
        <w:t>is semantic</w:t>
      </w:r>
      <w:r w:rsidRPr="008B1EE4">
        <w:rPr>
          <w:rFonts w:ascii="Arial" w:hAnsi="Arial" w:cs="Arial"/>
          <w:bCs/>
          <w:sz w:val="22"/>
        </w:rPr>
        <w:t>, making it useless for its original purpose.</w:t>
      </w:r>
    </w:p>
    <w:p w:rsidR="00170E9D" w:rsidRDefault="00170E9D" w:rsidP="00B134DB">
      <w:pPr>
        <w:rPr>
          <w:rFonts w:ascii="Arial" w:hAnsi="Arial" w:cs="Arial"/>
          <w:bCs/>
          <w:sz w:val="22"/>
        </w:rPr>
      </w:pPr>
    </w:p>
    <w:p w:rsidR="00170E9D" w:rsidRPr="00B134DB" w:rsidRDefault="00170E9D" w:rsidP="00B134DB">
      <w:pPr>
        <w:rPr>
          <w:rFonts w:ascii="Arial" w:hAnsi="Arial" w:cs="Arial"/>
          <w:bCs/>
          <w:sz w:val="22"/>
        </w:rPr>
      </w:pPr>
      <w:proofErr w:type="gramStart"/>
      <w:r>
        <w:rPr>
          <w:rFonts w:ascii="Arial" w:hAnsi="Arial" w:cs="Arial"/>
          <w:bCs/>
          <w:sz w:val="22"/>
        </w:rPr>
        <w:t xml:space="preserve">The Condition class (COND) overlaps with CONC </w:t>
      </w:r>
      <w:r w:rsidR="00596C6A">
        <w:rPr>
          <w:rFonts w:ascii="Arial" w:hAnsi="Arial" w:cs="Arial"/>
          <w:bCs/>
          <w:sz w:val="22"/>
        </w:rPr>
        <w:t>which is confusing.</w:t>
      </w:r>
      <w:proofErr w:type="gramEnd"/>
      <w:r w:rsidR="00C37224">
        <w:rPr>
          <w:rFonts w:ascii="Arial" w:hAnsi="Arial" w:cs="Arial"/>
          <w:bCs/>
          <w:sz w:val="22"/>
        </w:rPr>
        <w:br/>
      </w:r>
      <w:r w:rsidR="00C37224">
        <w:rPr>
          <w:rFonts w:ascii="Arial" w:hAnsi="Arial" w:cs="Arial"/>
          <w:bCs/>
          <w:sz w:val="22"/>
        </w:rPr>
        <w:br/>
        <w:t>The PublicHealthCase RIM class makes use of subtypes of COND (CASE and OUTB). Ideally these would be modeled as Concerns.</w:t>
      </w:r>
    </w:p>
    <w:p w:rsidR="0025305B" w:rsidRDefault="0025305B">
      <w:pPr>
        <w:spacing w:before="240"/>
        <w:rPr>
          <w:rFonts w:ascii="Arial" w:hAnsi="Arial" w:cs="Arial"/>
          <w:b/>
          <w:bCs/>
          <w:sz w:val="22"/>
          <w:szCs w:val="22"/>
          <w:u w:val="single"/>
        </w:rPr>
      </w:pPr>
      <w:smartTag w:uri="urn:schemas-microsoft-com:office:smarttags" w:element="place">
        <w:smartTag w:uri="urn:schemas-microsoft-com:office:smarttags" w:element="PlaceName">
          <w:r>
            <w:rPr>
              <w:rFonts w:ascii="Arial" w:hAnsi="Arial" w:cs="Arial"/>
              <w:b/>
              <w:bCs/>
              <w:sz w:val="22"/>
              <w:szCs w:val="22"/>
              <w:u w:val="single"/>
            </w:rPr>
            <w:t>CURRENT</w:t>
          </w:r>
        </w:smartTag>
        <w:r>
          <w:rPr>
            <w:rFonts w:ascii="Arial" w:hAnsi="Arial" w:cs="Arial"/>
            <w:b/>
            <w:bCs/>
            <w:sz w:val="22"/>
            <w:szCs w:val="22"/>
            <w:u w:val="single"/>
          </w:rPr>
          <w:t xml:space="preserve"> </w:t>
        </w:r>
        <w:smartTag w:uri="urn:schemas-microsoft-com:office:smarttags" w:element="PlaceType">
          <w:r>
            <w:rPr>
              <w:rFonts w:ascii="Arial" w:hAnsi="Arial" w:cs="Arial"/>
              <w:b/>
              <w:bCs/>
              <w:sz w:val="22"/>
              <w:szCs w:val="22"/>
              <w:u w:val="single"/>
            </w:rPr>
            <w:t>STATE</w:t>
          </w:r>
        </w:smartTag>
      </w:smartTag>
      <w:r>
        <w:rPr>
          <w:rFonts w:ascii="Arial" w:hAnsi="Arial" w:cs="Arial"/>
          <w:b/>
          <w:bCs/>
          <w:sz w:val="22"/>
          <w:szCs w:val="22"/>
          <w:u w:val="single"/>
        </w:rPr>
        <w:t>:</w:t>
      </w:r>
    </w:p>
    <w:p w:rsidR="0025305B" w:rsidRDefault="00E763F9">
      <w:pPr>
        <w:pStyle w:val="FootnoteText"/>
        <w:rPr>
          <w:rFonts w:ascii="Arial" w:hAnsi="Arial" w:cs="Arial"/>
          <w:bCs/>
          <w:sz w:val="22"/>
          <w:szCs w:val="24"/>
        </w:rPr>
      </w:pPr>
      <w:r>
        <w:rPr>
          <w:rFonts w:ascii="Arial" w:hAnsi="Arial" w:cs="Arial"/>
          <w:bCs/>
          <w:sz w:val="22"/>
          <w:szCs w:val="24"/>
        </w:rPr>
        <w:t>CONC is being used, but in opposition to its actual semantics</w:t>
      </w:r>
      <w:r w:rsidR="00763566">
        <w:rPr>
          <w:rFonts w:ascii="Arial" w:hAnsi="Arial" w:cs="Arial"/>
          <w:bCs/>
          <w:sz w:val="22"/>
          <w:szCs w:val="24"/>
        </w:rPr>
        <w:t xml:space="preserve"> </w:t>
      </w:r>
      <w:r>
        <w:rPr>
          <w:rFonts w:ascii="Arial" w:hAnsi="Arial" w:cs="Arial"/>
          <w:bCs/>
          <w:sz w:val="22"/>
          <w:szCs w:val="24"/>
        </w:rPr>
        <w:t xml:space="preserve">as being an Observation. Its observation </w:t>
      </w:r>
      <w:r w:rsidR="00763566">
        <w:rPr>
          <w:rFonts w:ascii="Arial" w:hAnsi="Arial" w:cs="Arial"/>
          <w:bCs/>
          <w:sz w:val="22"/>
          <w:szCs w:val="24"/>
        </w:rPr>
        <w:t xml:space="preserve">behavior is </w:t>
      </w:r>
      <w:r>
        <w:rPr>
          <w:rFonts w:ascii="Arial" w:hAnsi="Arial" w:cs="Arial"/>
          <w:bCs/>
          <w:sz w:val="22"/>
          <w:szCs w:val="24"/>
        </w:rPr>
        <w:t>being ignored.</w:t>
      </w:r>
    </w:p>
    <w:p w:rsidR="002D4C49" w:rsidRPr="00E44B89" w:rsidRDefault="00C37224" w:rsidP="00EA5011">
      <w:pPr>
        <w:pStyle w:val="FootnoteText"/>
        <w:rPr>
          <w:rFonts w:ascii="Arial" w:hAnsi="Arial" w:cs="Arial"/>
          <w:bCs/>
          <w:sz w:val="22"/>
          <w:szCs w:val="24"/>
        </w:rPr>
      </w:pPr>
      <w:r>
        <w:rPr>
          <w:rFonts w:ascii="Arial" w:hAnsi="Arial" w:cs="Arial"/>
          <w:bCs/>
          <w:sz w:val="22"/>
          <w:szCs w:val="24"/>
        </w:rPr>
        <w:t>COND is being confused with CONC. Sub-types of COND, CASE and OUTB are in use by PHER workgroup models.</w:t>
      </w:r>
    </w:p>
    <w:p w:rsidR="0025305B" w:rsidRDefault="0025305B">
      <w:pPr>
        <w:spacing w:before="240"/>
        <w:rPr>
          <w:rFonts w:ascii="Arial" w:hAnsi="Arial" w:cs="Arial"/>
          <w:sz w:val="22"/>
          <w:szCs w:val="22"/>
        </w:rPr>
      </w:pPr>
      <w:r>
        <w:rPr>
          <w:rFonts w:ascii="Arial" w:hAnsi="Arial" w:cs="Arial"/>
          <w:b/>
          <w:bCs/>
          <w:sz w:val="22"/>
          <w:szCs w:val="22"/>
          <w:u w:val="single"/>
        </w:rPr>
        <w:t>OPTIONS CONSIDERED</w:t>
      </w:r>
      <w:r>
        <w:rPr>
          <w:rFonts w:ascii="Arial" w:hAnsi="Arial" w:cs="Arial"/>
          <w:sz w:val="22"/>
          <w:szCs w:val="22"/>
        </w:rPr>
        <w:t>:</w:t>
      </w:r>
    </w:p>
    <w:p w:rsidR="0025305B" w:rsidRDefault="00E763F9" w:rsidP="00E44B89">
      <w:pPr>
        <w:pStyle w:val="FootnoteText"/>
        <w:rPr>
          <w:rFonts w:ascii="Arial" w:hAnsi="Arial" w:cs="Arial"/>
          <w:bCs/>
          <w:sz w:val="22"/>
          <w:szCs w:val="24"/>
        </w:rPr>
      </w:pPr>
      <w:proofErr w:type="gramStart"/>
      <w:r>
        <w:rPr>
          <w:rFonts w:ascii="Arial" w:hAnsi="Arial" w:cs="Arial"/>
          <w:bCs/>
          <w:sz w:val="22"/>
          <w:szCs w:val="24"/>
        </w:rPr>
        <w:t xml:space="preserve">Much discussion </w:t>
      </w:r>
      <w:r w:rsidR="00C37224">
        <w:rPr>
          <w:rFonts w:ascii="Arial" w:hAnsi="Arial" w:cs="Arial"/>
          <w:bCs/>
          <w:sz w:val="22"/>
          <w:szCs w:val="24"/>
        </w:rPr>
        <w:t xml:space="preserve">of CONC </w:t>
      </w:r>
      <w:r>
        <w:rPr>
          <w:rFonts w:ascii="Arial" w:hAnsi="Arial" w:cs="Arial"/>
          <w:bCs/>
          <w:sz w:val="22"/>
          <w:szCs w:val="24"/>
        </w:rPr>
        <w:t>on Patient Care list.</w:t>
      </w:r>
      <w:proofErr w:type="gramEnd"/>
      <w:r w:rsidR="00C37224">
        <w:rPr>
          <w:rFonts w:ascii="Arial" w:hAnsi="Arial" w:cs="Arial"/>
          <w:bCs/>
          <w:sz w:val="22"/>
          <w:szCs w:val="24"/>
        </w:rPr>
        <w:t xml:space="preserve"> </w:t>
      </w:r>
      <w:r>
        <w:rPr>
          <w:rFonts w:ascii="Arial" w:hAnsi="Arial" w:cs="Arial"/>
          <w:bCs/>
          <w:sz w:val="22"/>
          <w:szCs w:val="24"/>
        </w:rPr>
        <w:t>Other positions in the Act hierarchy considered. None have the consensus of having it directly under Act.</w:t>
      </w:r>
    </w:p>
    <w:p w:rsidR="00C37224" w:rsidRPr="00E44B89" w:rsidRDefault="00C37224" w:rsidP="00E44B89">
      <w:pPr>
        <w:pStyle w:val="FootnoteText"/>
        <w:rPr>
          <w:rFonts w:ascii="Arial" w:hAnsi="Arial" w:cs="Arial"/>
          <w:bCs/>
          <w:sz w:val="22"/>
          <w:szCs w:val="24"/>
        </w:rPr>
      </w:pPr>
      <w:proofErr w:type="gramStart"/>
      <w:r>
        <w:rPr>
          <w:rFonts w:ascii="Arial" w:hAnsi="Arial" w:cs="Arial"/>
          <w:bCs/>
          <w:sz w:val="22"/>
          <w:szCs w:val="24"/>
        </w:rPr>
        <w:t>Much discussion of PublicHealthCase class, CASE and OUTB on PHER list and at face to face meetings and conference calls.</w:t>
      </w:r>
      <w:proofErr w:type="gramEnd"/>
      <w:r>
        <w:rPr>
          <w:rFonts w:ascii="Arial" w:hAnsi="Arial" w:cs="Arial"/>
          <w:bCs/>
          <w:sz w:val="22"/>
          <w:szCs w:val="24"/>
        </w:rPr>
        <w:t xml:space="preserve"> No other options remained.</w:t>
      </w:r>
    </w:p>
    <w:p w:rsidR="0025305B" w:rsidRDefault="0025305B">
      <w:pPr>
        <w:pStyle w:val="BodyText"/>
      </w:pPr>
    </w:p>
    <w:p w:rsidR="0025305B" w:rsidRDefault="0025305B" w:rsidP="00B134DB">
      <w:pPr>
        <w:pStyle w:val="BodyText"/>
        <w:keepNext/>
        <w:rPr>
          <w:b/>
          <w:bCs/>
          <w:sz w:val="22"/>
          <w:szCs w:val="22"/>
          <w:u w:val="single"/>
        </w:rPr>
      </w:pPr>
      <w:r>
        <w:rPr>
          <w:b/>
          <w:bCs/>
          <w:sz w:val="22"/>
          <w:szCs w:val="22"/>
          <w:u w:val="single"/>
        </w:rPr>
        <w:t>RATIONALE:</w:t>
      </w:r>
    </w:p>
    <w:p w:rsidR="0025305B" w:rsidRPr="00E44B89" w:rsidRDefault="00E763F9" w:rsidP="00E44B89">
      <w:pPr>
        <w:pStyle w:val="FootnoteText"/>
        <w:rPr>
          <w:rFonts w:ascii="Arial" w:hAnsi="Arial" w:cs="Arial"/>
          <w:bCs/>
          <w:sz w:val="22"/>
          <w:szCs w:val="24"/>
        </w:rPr>
      </w:pPr>
      <w:proofErr w:type="gramStart"/>
      <w:r>
        <w:rPr>
          <w:rFonts w:ascii="Arial" w:hAnsi="Arial" w:cs="Arial"/>
          <w:bCs/>
          <w:sz w:val="22"/>
          <w:szCs w:val="24"/>
        </w:rPr>
        <w:t>Gives us a usable Concern class for managing other observations, conditions etc.</w:t>
      </w:r>
      <w:proofErr w:type="gramEnd"/>
      <w:r>
        <w:rPr>
          <w:rFonts w:ascii="Arial" w:hAnsi="Arial" w:cs="Arial"/>
          <w:bCs/>
          <w:sz w:val="22"/>
          <w:szCs w:val="24"/>
        </w:rPr>
        <w:t xml:space="preserve"> </w:t>
      </w:r>
      <w:proofErr w:type="gramStart"/>
      <w:r>
        <w:rPr>
          <w:rFonts w:ascii="Arial" w:hAnsi="Arial" w:cs="Arial"/>
          <w:bCs/>
          <w:sz w:val="22"/>
          <w:szCs w:val="24"/>
        </w:rPr>
        <w:t>Fixes a problem that’s existed since CONC was invoked.</w:t>
      </w:r>
      <w:proofErr w:type="gramEnd"/>
      <w:r w:rsidR="00E44B89" w:rsidRPr="00E44B89">
        <w:rPr>
          <w:rFonts w:ascii="Arial" w:hAnsi="Arial" w:cs="Arial"/>
          <w:bCs/>
          <w:sz w:val="22"/>
          <w:szCs w:val="24"/>
        </w:rPr>
        <w:t xml:space="preserve"> </w:t>
      </w:r>
    </w:p>
    <w:p w:rsidR="008B1EE4" w:rsidRDefault="008B1EE4">
      <w:pPr>
        <w:pStyle w:val="BodyText"/>
        <w:rPr>
          <w:b/>
          <w:bCs/>
          <w:sz w:val="22"/>
          <w:szCs w:val="22"/>
          <w:u w:val="single"/>
        </w:rPr>
      </w:pPr>
    </w:p>
    <w:p w:rsidR="00763566" w:rsidRDefault="00763566">
      <w:pPr>
        <w:pStyle w:val="BodyText"/>
        <w:rPr>
          <w:b/>
          <w:bCs/>
          <w:sz w:val="22"/>
          <w:szCs w:val="22"/>
          <w:u w:val="single"/>
        </w:rPr>
      </w:pPr>
    </w:p>
    <w:p w:rsidR="00763566" w:rsidRDefault="00763566">
      <w:pPr>
        <w:pStyle w:val="BodyText"/>
        <w:rPr>
          <w:b/>
          <w:bCs/>
          <w:sz w:val="22"/>
          <w:szCs w:val="22"/>
          <w:u w:val="single"/>
        </w:rPr>
      </w:pPr>
    </w:p>
    <w:p w:rsidR="0025305B" w:rsidRDefault="0025305B">
      <w:pPr>
        <w:pStyle w:val="BodyText"/>
        <w:rPr>
          <w:b/>
          <w:bCs/>
          <w:sz w:val="22"/>
          <w:szCs w:val="22"/>
          <w:u w:val="single"/>
        </w:rPr>
      </w:pPr>
      <w:r>
        <w:rPr>
          <w:b/>
          <w:bCs/>
          <w:sz w:val="22"/>
          <w:szCs w:val="22"/>
          <w:u w:val="single"/>
        </w:rPr>
        <w:t>RECOMMENDATION DETAILS:</w:t>
      </w:r>
    </w:p>
    <w:p w:rsidR="0021486D" w:rsidRDefault="0021486D" w:rsidP="0021486D">
      <w:pPr>
        <w:pStyle w:val="BodyText"/>
        <w:rPr>
          <w:rFonts w:ascii="Calibri" w:hAnsi="Calibri" w:cs="Calibri"/>
          <w:b/>
          <w:sz w:val="22"/>
          <w:szCs w:val="22"/>
        </w:rPr>
      </w:pPr>
    </w:p>
    <w:p w:rsidR="002D4C49" w:rsidRDefault="002D4C49" w:rsidP="0021486D">
      <w:pPr>
        <w:pStyle w:val="BodyText"/>
        <w:rPr>
          <w:b/>
        </w:rPr>
      </w:pPr>
      <w:r>
        <w:rPr>
          <w:b/>
        </w:rPr>
        <w:t>Summary:</w:t>
      </w:r>
    </w:p>
    <w:p w:rsidR="002D4C49" w:rsidRPr="00EE7A02" w:rsidRDefault="002D4C49" w:rsidP="002D4C49">
      <w:pPr>
        <w:pStyle w:val="FootnoteText"/>
        <w:rPr>
          <w:rFonts w:ascii="Arial" w:hAnsi="Arial" w:cs="Arial"/>
          <w:bCs/>
          <w:i/>
          <w:sz w:val="22"/>
          <w:szCs w:val="24"/>
        </w:rPr>
      </w:pPr>
      <w:r w:rsidRPr="00EE7A02">
        <w:rPr>
          <w:rFonts w:ascii="Arial" w:hAnsi="Arial" w:cs="Arial"/>
          <w:bCs/>
          <w:i/>
          <w:sz w:val="22"/>
          <w:szCs w:val="24"/>
        </w:rPr>
        <w:t>Old:</w:t>
      </w:r>
    </w:p>
    <w:p w:rsidR="002D4C49" w:rsidRDefault="002D4C49" w:rsidP="002D4C49">
      <w:pPr>
        <w:pStyle w:val="FootnoteText"/>
        <w:rPr>
          <w:rFonts w:ascii="Arial" w:hAnsi="Arial" w:cs="Arial"/>
          <w:bCs/>
          <w:sz w:val="22"/>
          <w:szCs w:val="24"/>
        </w:rPr>
      </w:pPr>
    </w:p>
    <w:p w:rsidR="002D4C49" w:rsidRDefault="002D4C49" w:rsidP="002D4C49">
      <w:pPr>
        <w:pStyle w:val="FootnoteText"/>
        <w:rPr>
          <w:rFonts w:ascii="Arial" w:hAnsi="Arial" w:cs="Arial"/>
          <w:bCs/>
          <w:sz w:val="22"/>
          <w:szCs w:val="24"/>
        </w:rPr>
      </w:pPr>
      <w:r>
        <w:rPr>
          <w:rFonts w:ascii="Arial" w:hAnsi="Arial" w:cs="Arial"/>
          <w:bCs/>
          <w:sz w:val="22"/>
          <w:szCs w:val="24"/>
        </w:rPr>
        <w:t>ACT (act)</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OBS (observation)</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CONC (concern)</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COND (condition)</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w:t>
      </w:r>
      <w:r w:rsidR="00EA5011">
        <w:rPr>
          <w:rFonts w:ascii="Arial" w:hAnsi="Arial" w:cs="Arial"/>
          <w:bCs/>
          <w:sz w:val="22"/>
          <w:szCs w:val="24"/>
        </w:rPr>
        <w:t xml:space="preserve"> </w:t>
      </w:r>
      <w:r>
        <w:rPr>
          <w:rFonts w:ascii="Arial" w:hAnsi="Arial" w:cs="Arial"/>
          <w:bCs/>
          <w:sz w:val="22"/>
          <w:szCs w:val="24"/>
        </w:rPr>
        <w:t>CASE (public health case)</w:t>
      </w:r>
    </w:p>
    <w:p w:rsidR="002D4C49" w:rsidRPr="00E44B89" w:rsidRDefault="002D4C49" w:rsidP="002D4C49">
      <w:pPr>
        <w:pStyle w:val="FootnoteText"/>
        <w:rPr>
          <w:rFonts w:ascii="Arial" w:hAnsi="Arial" w:cs="Arial"/>
          <w:bCs/>
          <w:sz w:val="22"/>
          <w:szCs w:val="24"/>
        </w:rPr>
      </w:pPr>
      <w:r>
        <w:rPr>
          <w:rFonts w:ascii="Arial" w:hAnsi="Arial" w:cs="Arial"/>
          <w:bCs/>
          <w:sz w:val="22"/>
          <w:szCs w:val="24"/>
        </w:rPr>
        <w:t xml:space="preserve">      </w:t>
      </w:r>
      <w:r w:rsidR="00EA5011">
        <w:rPr>
          <w:rFonts w:ascii="Arial" w:hAnsi="Arial" w:cs="Arial"/>
          <w:bCs/>
          <w:sz w:val="22"/>
          <w:szCs w:val="24"/>
        </w:rPr>
        <w:t xml:space="preserve"> </w:t>
      </w:r>
      <w:r>
        <w:rPr>
          <w:rFonts w:ascii="Arial" w:hAnsi="Arial" w:cs="Arial"/>
          <w:bCs/>
          <w:sz w:val="22"/>
          <w:szCs w:val="24"/>
        </w:rPr>
        <w:t xml:space="preserve"> OUTB (outbreak)</w:t>
      </w:r>
    </w:p>
    <w:p w:rsidR="002D4C49" w:rsidRDefault="002D4C49" w:rsidP="0021486D">
      <w:pPr>
        <w:pStyle w:val="BodyText"/>
        <w:rPr>
          <w:b/>
        </w:rPr>
      </w:pPr>
    </w:p>
    <w:p w:rsidR="002D4C49" w:rsidRDefault="002D4C49" w:rsidP="0021486D">
      <w:pPr>
        <w:pStyle w:val="BodyText"/>
        <w:rPr>
          <w:i/>
        </w:rPr>
      </w:pPr>
      <w:r>
        <w:rPr>
          <w:i/>
        </w:rPr>
        <w:t>New:</w:t>
      </w:r>
    </w:p>
    <w:p w:rsidR="002D4C49" w:rsidRDefault="002D4C49" w:rsidP="002D4C49">
      <w:pPr>
        <w:pStyle w:val="FootnoteText"/>
        <w:rPr>
          <w:rFonts w:ascii="Arial" w:hAnsi="Arial" w:cs="Arial"/>
          <w:bCs/>
          <w:sz w:val="22"/>
          <w:szCs w:val="24"/>
        </w:rPr>
      </w:pPr>
    </w:p>
    <w:p w:rsidR="002D4C49" w:rsidRDefault="002D4C49" w:rsidP="002D4C49">
      <w:pPr>
        <w:pStyle w:val="FootnoteText"/>
        <w:rPr>
          <w:rFonts w:ascii="Arial" w:hAnsi="Arial" w:cs="Arial"/>
          <w:bCs/>
          <w:sz w:val="22"/>
          <w:szCs w:val="24"/>
        </w:rPr>
      </w:pPr>
      <w:r>
        <w:rPr>
          <w:rFonts w:ascii="Arial" w:hAnsi="Arial" w:cs="Arial"/>
          <w:bCs/>
          <w:sz w:val="22"/>
          <w:szCs w:val="24"/>
        </w:rPr>
        <w:t>ACT (act)</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CONC (concern)</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HCASE (public health case)</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OUTBR (outbreak)</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OBS (observation)</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COND (condition) &lt;deprecated&gt;</w:t>
      </w:r>
    </w:p>
    <w:p w:rsidR="002D4C49" w:rsidRDefault="002D4C49" w:rsidP="002D4C49">
      <w:pPr>
        <w:pStyle w:val="FootnoteText"/>
        <w:rPr>
          <w:rFonts w:ascii="Arial" w:hAnsi="Arial" w:cs="Arial"/>
          <w:bCs/>
          <w:sz w:val="22"/>
          <w:szCs w:val="24"/>
        </w:rPr>
      </w:pPr>
      <w:r>
        <w:rPr>
          <w:rFonts w:ascii="Arial" w:hAnsi="Arial" w:cs="Arial"/>
          <w:bCs/>
          <w:sz w:val="22"/>
          <w:szCs w:val="24"/>
        </w:rPr>
        <w:t xml:space="preserve">     </w:t>
      </w:r>
      <w:r w:rsidR="00EA5011">
        <w:rPr>
          <w:rFonts w:ascii="Arial" w:hAnsi="Arial" w:cs="Arial"/>
          <w:bCs/>
          <w:sz w:val="22"/>
          <w:szCs w:val="24"/>
        </w:rPr>
        <w:t xml:space="preserve"> </w:t>
      </w:r>
      <w:r>
        <w:rPr>
          <w:rFonts w:ascii="Arial" w:hAnsi="Arial" w:cs="Arial"/>
          <w:bCs/>
          <w:sz w:val="22"/>
          <w:szCs w:val="24"/>
        </w:rPr>
        <w:t>CASE (public health case) &lt;deprecated&gt;</w:t>
      </w:r>
    </w:p>
    <w:p w:rsidR="002D4C49" w:rsidRPr="00E44B89" w:rsidRDefault="002D4C49" w:rsidP="002D4C49">
      <w:pPr>
        <w:pStyle w:val="FootnoteText"/>
        <w:rPr>
          <w:rFonts w:ascii="Arial" w:hAnsi="Arial" w:cs="Arial"/>
          <w:bCs/>
          <w:sz w:val="22"/>
          <w:szCs w:val="24"/>
        </w:rPr>
      </w:pPr>
      <w:r>
        <w:rPr>
          <w:rFonts w:ascii="Arial" w:hAnsi="Arial" w:cs="Arial"/>
          <w:bCs/>
          <w:sz w:val="22"/>
          <w:szCs w:val="24"/>
        </w:rPr>
        <w:t xml:space="preserve">      </w:t>
      </w:r>
      <w:r w:rsidR="00EA5011">
        <w:rPr>
          <w:rFonts w:ascii="Arial" w:hAnsi="Arial" w:cs="Arial"/>
          <w:bCs/>
          <w:sz w:val="22"/>
          <w:szCs w:val="24"/>
        </w:rPr>
        <w:t xml:space="preserve"> </w:t>
      </w:r>
      <w:r>
        <w:rPr>
          <w:rFonts w:ascii="Arial" w:hAnsi="Arial" w:cs="Arial"/>
          <w:bCs/>
          <w:sz w:val="22"/>
          <w:szCs w:val="24"/>
        </w:rPr>
        <w:t xml:space="preserve"> OUTB (outbreak) &lt;deprecated&gt;</w:t>
      </w:r>
    </w:p>
    <w:p w:rsidR="002D4C49" w:rsidRPr="00EE7A02" w:rsidRDefault="002D4C49" w:rsidP="0021486D">
      <w:pPr>
        <w:pStyle w:val="BodyText"/>
        <w:rPr>
          <w:b/>
          <w:i/>
        </w:rPr>
      </w:pPr>
    </w:p>
    <w:p w:rsidR="002D4C49" w:rsidRDefault="002D4C49" w:rsidP="0021486D">
      <w:pPr>
        <w:pStyle w:val="BodyText"/>
        <w:rPr>
          <w:b/>
        </w:rPr>
      </w:pPr>
    </w:p>
    <w:p w:rsidR="0021486D" w:rsidRPr="002C6457" w:rsidRDefault="0021486D" w:rsidP="0021486D">
      <w:pPr>
        <w:pStyle w:val="BodyText"/>
        <w:rPr>
          <w:b/>
        </w:rPr>
      </w:pPr>
      <w:r w:rsidRPr="002C6457">
        <w:rPr>
          <w:b/>
        </w:rPr>
        <w:t>General Vocab stuff:</w:t>
      </w:r>
    </w:p>
    <w:p w:rsidR="0021486D" w:rsidRDefault="0021486D" w:rsidP="0021486D">
      <w:pPr>
        <w:pStyle w:val="ListParagraph"/>
        <w:numPr>
          <w:ilvl w:val="0"/>
          <w:numId w:val="1"/>
        </w:numPr>
      </w:pPr>
      <w:r>
        <w:t xml:space="preserve">Has the proposal, in its final form, been reviewed by the sponsor committee’s vocabulary facilitator (mark N/A if there is no facilitator)? ( </w:t>
      </w:r>
      <w:r w:rsidR="00366F3E">
        <w:fldChar w:fldCharType="begin">
          <w:ffData>
            <w:name w:val=""/>
            <w:enabled/>
            <w:calcOnExit w:val="0"/>
            <w:checkBox>
              <w:sizeAuto/>
              <w:default w:val="0"/>
            </w:checkBox>
          </w:ffData>
        </w:fldChar>
      </w:r>
      <w:r w:rsidR="00366F3E">
        <w:instrText xml:space="preserve"> FORMCHECKBOX </w:instrText>
      </w:r>
      <w:r w:rsidR="00366F3E">
        <w:fldChar w:fldCharType="end"/>
      </w:r>
      <w:r>
        <w:t xml:space="preserve"> - Yes; </w:t>
      </w:r>
      <w:r w:rsidR="00366F3E">
        <w:fldChar w:fldCharType="begin">
          <w:ffData>
            <w:name w:val=""/>
            <w:enabled/>
            <w:calcOnExit w:val="0"/>
            <w:checkBox>
              <w:sizeAuto/>
              <w:default w:val="1"/>
            </w:checkBox>
          </w:ffData>
        </w:fldChar>
      </w:r>
      <w:r w:rsidR="00366F3E">
        <w:instrText xml:space="preserve"> FORMCHECKBOX </w:instrText>
      </w:r>
      <w:r w:rsidR="00366F3E">
        <w:fldChar w:fldCharType="end"/>
      </w:r>
      <w:r>
        <w:t xml:space="preserve"> - No; </w:t>
      </w:r>
      <w:r>
        <w:fldChar w:fldCharType="begin">
          <w:ffData>
            <w:name w:val="Check1"/>
            <w:enabled/>
            <w:calcOnExit w:val="0"/>
            <w:checkBox>
              <w:sizeAuto/>
              <w:default w:val="0"/>
            </w:checkBox>
          </w:ffData>
        </w:fldChar>
      </w:r>
      <w:r>
        <w:instrText xml:space="preserve"> FORMCHECKBOX </w:instrText>
      </w:r>
      <w:r>
        <w:fldChar w:fldCharType="end"/>
      </w:r>
      <w:r>
        <w:t xml:space="preserve"> - N/A)</w:t>
      </w:r>
    </w:p>
    <w:p w:rsidR="0021486D" w:rsidRDefault="0021486D" w:rsidP="0021486D">
      <w:pPr>
        <w:pStyle w:val="ListParagraph"/>
        <w:numPr>
          <w:ilvl w:val="0"/>
          <w:numId w:val="1"/>
        </w:numPr>
      </w:pPr>
      <w:r>
        <w:lastRenderedPageBreak/>
        <w:t>Have you completely filled out header section for the proposal and checked that the dates are correct and the submission number is unique across all of your submissions for this harmonization cycle? (</w:t>
      </w:r>
      <w:r>
        <w:fldChar w:fldCharType="begin">
          <w:ffData>
            <w:name w:val=""/>
            <w:enabled/>
            <w:calcOnExit w:val="0"/>
            <w:checkBox>
              <w:sizeAuto/>
              <w:default w:val="1"/>
            </w:checkBox>
          </w:ffData>
        </w:fldChar>
      </w:r>
      <w:r>
        <w:instrText xml:space="preserve"> FORMCHECKBOX </w:instrText>
      </w:r>
      <w:r>
        <w:fldChar w:fldCharType="end"/>
      </w:r>
      <w:r>
        <w:t xml:space="preserve"> - Yes; </w:t>
      </w:r>
      <w:r>
        <w:fldChar w:fldCharType="begin">
          <w:ffData>
            <w:name w:val="Check1"/>
            <w:enabled/>
            <w:calcOnExit w:val="0"/>
            <w:checkBox>
              <w:sizeAuto/>
              <w:default w:val="0"/>
            </w:checkBox>
          </w:ffData>
        </w:fldChar>
      </w:r>
      <w:r>
        <w:instrText xml:space="preserve"> FORMCHECKBOX </w:instrText>
      </w:r>
      <w:r>
        <w:fldChar w:fldCharType="end"/>
      </w:r>
      <w:r>
        <w:t xml:space="preserve"> - No; </w:t>
      </w:r>
      <w:r>
        <w:fldChar w:fldCharType="begin">
          <w:ffData>
            <w:name w:val="Check1"/>
            <w:enabled/>
            <w:calcOnExit w:val="0"/>
            <w:checkBox>
              <w:sizeAuto/>
              <w:default w:val="0"/>
            </w:checkBox>
          </w:ffData>
        </w:fldChar>
      </w:r>
      <w:r>
        <w:instrText xml:space="preserve"> FORMCHECKBOX </w:instrText>
      </w:r>
      <w:r>
        <w:fldChar w:fldCharType="end"/>
      </w:r>
      <w:r>
        <w:t xml:space="preserve"> - N/A)</w:t>
      </w:r>
    </w:p>
    <w:p w:rsidR="0021486D" w:rsidRDefault="0021486D" w:rsidP="0021486D">
      <w:pPr>
        <w:pStyle w:val="ListParagraph"/>
        <w:numPr>
          <w:ilvl w:val="0"/>
          <w:numId w:val="1"/>
        </w:numPr>
      </w:pPr>
      <w:r>
        <w:t>Have you filled out the summary form identifying the number of created, updated and deprecated objects of each type? (</w:t>
      </w:r>
      <w:r>
        <w:fldChar w:fldCharType="begin">
          <w:ffData>
            <w:name w:val=""/>
            <w:enabled/>
            <w:calcOnExit w:val="0"/>
            <w:checkBox>
              <w:sizeAuto/>
              <w:default w:val="1"/>
            </w:checkBox>
          </w:ffData>
        </w:fldChar>
      </w:r>
      <w:r>
        <w:instrText xml:space="preserve"> FORMCHECKBOX </w:instrText>
      </w:r>
      <w:r>
        <w:fldChar w:fldCharType="end"/>
      </w:r>
      <w:r>
        <w:t xml:space="preserve"> - </w:t>
      </w:r>
      <w:proofErr w:type="gramStart"/>
      <w:r>
        <w:t>Yes;</w:t>
      </w:r>
      <w:proofErr w:type="gramEnd"/>
      <w:r>
        <w:t>)</w:t>
      </w:r>
    </w:p>
    <w:p w:rsidR="0021486D" w:rsidRDefault="0021486D" w:rsidP="0021486D">
      <w:pPr>
        <w:pStyle w:val="ListParagraph"/>
        <w:numPr>
          <w:ilvl w:val="0"/>
          <w:numId w:val="1"/>
        </w:numPr>
      </w:pPr>
      <w:r>
        <w:t>Has your proposal been submitted to and reviewed by all relevant WGs and been formally endorsed (with a vote recorded in the WG minutes) to be brought forward to harmonization?  (For harmonization submissions from international affiliates, approval by an appropriate affiliate level committee or project is sufficient, though submission to the relevant HL7 UV WG is strongly recommended.) (</w:t>
      </w:r>
      <w:r>
        <w:fldChar w:fldCharType="begin">
          <w:ffData>
            <w:name w:val="Check1"/>
            <w:enabled/>
            <w:calcOnExit w:val="0"/>
            <w:checkBox>
              <w:sizeAuto/>
              <w:default w:val="0"/>
            </w:checkBox>
          </w:ffData>
        </w:fldChar>
      </w:r>
      <w:r>
        <w:instrText xml:space="preserve"> FORMCHECKBOX </w:instrText>
      </w:r>
      <w:r>
        <w:fldChar w:fldCharType="end"/>
      </w:r>
      <w:r>
        <w:t xml:space="preserve"> - Yes; </w:t>
      </w:r>
      <w:r w:rsidR="00EE4D8D">
        <w:fldChar w:fldCharType="begin">
          <w:ffData>
            <w:name w:val=""/>
            <w:enabled/>
            <w:calcOnExit w:val="0"/>
            <w:checkBox>
              <w:sizeAuto/>
              <w:default w:val="1"/>
            </w:checkBox>
          </w:ffData>
        </w:fldChar>
      </w:r>
      <w:r w:rsidR="00EE4D8D">
        <w:instrText xml:space="preserve"> FORMCHECKBOX </w:instrText>
      </w:r>
      <w:r w:rsidR="00EE4D8D">
        <w:fldChar w:fldCharType="end"/>
      </w:r>
      <w:r>
        <w:t xml:space="preserve"> - No; </w:t>
      </w:r>
      <w:r>
        <w:fldChar w:fldCharType="begin">
          <w:ffData>
            <w:name w:val="Check1"/>
            <w:enabled/>
            <w:calcOnExit w:val="0"/>
            <w:checkBox>
              <w:sizeAuto/>
              <w:default w:val="0"/>
            </w:checkBox>
          </w:ffData>
        </w:fldChar>
      </w:r>
      <w:r>
        <w:instrText xml:space="preserve"> FORMCHECKBOX </w:instrText>
      </w:r>
      <w:r>
        <w:fldChar w:fldCharType="end"/>
      </w:r>
      <w:r>
        <w:t xml:space="preserve"> - N/A)</w:t>
      </w:r>
    </w:p>
    <w:p w:rsidR="00EE4D8D" w:rsidRDefault="00EE4D8D" w:rsidP="00EE4D8D">
      <w:pPr>
        <w:pStyle w:val="ListParagraph"/>
      </w:pPr>
      <w:r>
        <w:t xml:space="preserve">Not formally approved by </w:t>
      </w:r>
      <w:r w:rsidR="00366F3E">
        <w:t>PHER</w:t>
      </w:r>
      <w:r>
        <w:t xml:space="preserve"> yet, pending.</w:t>
      </w:r>
    </w:p>
    <w:p w:rsidR="0021486D" w:rsidRDefault="0021486D" w:rsidP="0021486D">
      <w:r>
        <w:t>For all new codes created by this proposal:</w:t>
      </w:r>
    </w:p>
    <w:p w:rsidR="007B3641" w:rsidRPr="004D529B" w:rsidRDefault="007B3641" w:rsidP="0021486D">
      <w:r>
        <w:br/>
      </w:r>
    </w:p>
    <w:p w:rsidR="0021486D" w:rsidRDefault="0021486D" w:rsidP="0021486D">
      <w:pPr>
        <w:pStyle w:val="ListParagraph"/>
        <w:numPr>
          <w:ilvl w:val="0"/>
          <w:numId w:val="2"/>
        </w:numPr>
      </w:pPr>
      <w:r>
        <w:t>Have you searched the code system in the most recent repository using keywords to verify that an equivalent code doesn’t already exist? (</w:t>
      </w:r>
      <w:r>
        <w:fldChar w:fldCharType="begin">
          <w:ffData>
            <w:name w:val="Check1"/>
            <w:enabled/>
            <w:calcOnExit w:val="0"/>
            <w:checkBox>
              <w:sizeAuto/>
              <w:default w:val="0"/>
            </w:checkBox>
          </w:ffData>
        </w:fldChar>
      </w:r>
      <w:r>
        <w:instrText xml:space="preserve"> FORMCHECKBOX </w:instrText>
      </w:r>
      <w:r>
        <w:fldChar w:fldCharType="end"/>
      </w:r>
      <w:r>
        <w:t xml:space="preserve"> - Yes; </w:t>
      </w:r>
      <w:r w:rsidR="00E1423A">
        <w:fldChar w:fldCharType="begin">
          <w:ffData>
            <w:name w:val=""/>
            <w:enabled/>
            <w:calcOnExit w:val="0"/>
            <w:checkBox>
              <w:sizeAuto/>
              <w:default w:val="1"/>
            </w:checkBox>
          </w:ffData>
        </w:fldChar>
      </w:r>
      <w:r w:rsidR="00E1423A">
        <w:instrText xml:space="preserve"> FORMCHECKBOX </w:instrText>
      </w:r>
      <w:r w:rsidR="00E1423A">
        <w:fldChar w:fldCharType="end"/>
      </w:r>
      <w:r>
        <w:t xml:space="preserve"> - No; </w:t>
      </w:r>
      <w:r w:rsidR="00E1423A">
        <w:fldChar w:fldCharType="begin">
          <w:ffData>
            <w:name w:val=""/>
            <w:enabled/>
            <w:calcOnExit w:val="0"/>
            <w:checkBox>
              <w:sizeAuto/>
              <w:default w:val="0"/>
            </w:checkBox>
          </w:ffData>
        </w:fldChar>
      </w:r>
      <w:r w:rsidR="00E1423A">
        <w:instrText xml:space="preserve"> FORMCHECKBOX </w:instrText>
      </w:r>
      <w:r w:rsidR="00E1423A">
        <w:fldChar w:fldCharType="end"/>
      </w:r>
      <w:r>
        <w:t xml:space="preserve"> - N/A)</w:t>
      </w:r>
      <w:r>
        <w:br/>
      </w:r>
    </w:p>
    <w:p w:rsidR="00E1423A" w:rsidRDefault="0021486D" w:rsidP="0021486D">
      <w:pPr>
        <w:pStyle w:val="ListParagraph"/>
        <w:numPr>
          <w:ilvl w:val="0"/>
          <w:numId w:val="2"/>
        </w:numPr>
      </w:pPr>
      <w:r>
        <w:t>Have you searched the code system in the most recent repository to confirm that no code already exists with the same code? (</w:t>
      </w:r>
      <w:r w:rsidR="006C152A">
        <w:fldChar w:fldCharType="begin">
          <w:ffData>
            <w:name w:val=""/>
            <w:enabled/>
            <w:calcOnExit w:val="0"/>
            <w:checkBox>
              <w:sizeAuto/>
              <w:default w:val="1"/>
            </w:checkBox>
          </w:ffData>
        </w:fldChar>
      </w:r>
      <w:r w:rsidR="006C152A">
        <w:instrText xml:space="preserve"> FORMCHECKBOX </w:instrText>
      </w:r>
      <w:r w:rsidR="006C152A">
        <w:fldChar w:fldCharType="end"/>
      </w:r>
      <w:r>
        <w:t xml:space="preserve"> - Yes; </w:t>
      </w:r>
      <w:r w:rsidR="00EE4D8D">
        <w:fldChar w:fldCharType="begin">
          <w:ffData>
            <w:name w:val=""/>
            <w:enabled/>
            <w:calcOnExit w:val="0"/>
            <w:checkBox>
              <w:sizeAuto/>
              <w:default w:val="0"/>
            </w:checkBox>
          </w:ffData>
        </w:fldChar>
      </w:r>
      <w:r w:rsidR="00EE4D8D">
        <w:instrText xml:space="preserve"> FORMCHECKBOX </w:instrText>
      </w:r>
      <w:r w:rsidR="00EE4D8D">
        <w:fldChar w:fldCharType="end"/>
      </w:r>
      <w:r>
        <w:t xml:space="preserve"> - No; </w:t>
      </w:r>
      <w:r w:rsidR="006C152A">
        <w:fldChar w:fldCharType="begin">
          <w:ffData>
            <w:name w:val=""/>
            <w:enabled/>
            <w:calcOnExit w:val="0"/>
            <w:checkBox>
              <w:sizeAuto/>
              <w:default w:val="0"/>
            </w:checkBox>
          </w:ffData>
        </w:fldChar>
      </w:r>
      <w:r w:rsidR="006C152A">
        <w:instrText xml:space="preserve"> FORMCHECKBOX </w:instrText>
      </w:r>
      <w:r w:rsidR="006C152A">
        <w:fldChar w:fldCharType="end"/>
      </w:r>
      <w:r>
        <w:t xml:space="preserve"> - N/A)  Note that you must also check existing retired and/or deprecated codes for existence.</w:t>
      </w:r>
    </w:p>
    <w:p w:rsidR="0021486D" w:rsidRDefault="0021486D" w:rsidP="0021486D">
      <w:pPr>
        <w:pStyle w:val="ListParagraph"/>
        <w:numPr>
          <w:ilvl w:val="0"/>
          <w:numId w:val="2"/>
        </w:numPr>
      </w:pPr>
      <w:r>
        <w:t>If adding a code from an external code system for HL7 publication (where HL7 has agreed to publish codes from the external code system), have you confirmed that the code has actually been accepted by the external code system and confirmed the code, print names and definition are identical to those in the most recent version of the external code system? (</w:t>
      </w:r>
      <w:r>
        <w:fldChar w:fldCharType="begin">
          <w:ffData>
            <w:name w:val="Check1"/>
            <w:enabled/>
            <w:calcOnExit w:val="0"/>
            <w:checkBox>
              <w:sizeAuto/>
              <w:default w:val="0"/>
            </w:checkBox>
          </w:ffData>
        </w:fldChar>
      </w:r>
      <w:r>
        <w:instrText xml:space="preserve"> FORMCHECKBOX </w:instrText>
      </w:r>
      <w:r>
        <w:fldChar w:fldCharType="end"/>
      </w:r>
      <w:r>
        <w:t xml:space="preserve"> - Yes; </w:t>
      </w:r>
      <w:r>
        <w:fldChar w:fldCharType="begin">
          <w:ffData>
            <w:name w:val="Check1"/>
            <w:enabled/>
            <w:calcOnExit w:val="0"/>
            <w:checkBox>
              <w:sizeAuto/>
              <w:default w:val="0"/>
            </w:checkBox>
          </w:ffData>
        </w:fldChar>
      </w:r>
      <w:r>
        <w:instrText xml:space="preserve"> FORMCHECKBOX </w:instrText>
      </w:r>
      <w:r>
        <w:fldChar w:fldCharType="end"/>
      </w:r>
      <w:r>
        <w:t xml:space="preserve"> - No; </w:t>
      </w:r>
      <w:r>
        <w:fldChar w:fldCharType="begin">
          <w:ffData>
            <w:name w:val=""/>
            <w:enabled/>
            <w:calcOnExit w:val="0"/>
            <w:checkBox>
              <w:sizeAuto/>
              <w:default w:val="1"/>
            </w:checkBox>
          </w:ffData>
        </w:fldChar>
      </w:r>
      <w:r>
        <w:instrText xml:space="preserve"> FORMCHECKBOX </w:instrText>
      </w:r>
      <w:r>
        <w:fldChar w:fldCharType="end"/>
      </w:r>
      <w:r>
        <w:t xml:space="preserve"> - N/A)</w:t>
      </w:r>
    </w:p>
    <w:p w:rsidR="0021486D" w:rsidRDefault="0021486D" w:rsidP="0021486D">
      <w:pPr>
        <w:pStyle w:val="BodyText"/>
        <w:rPr>
          <w:rFonts w:ascii="Calibri" w:hAnsi="Calibri" w:cs="Calibri"/>
          <w:b/>
          <w:sz w:val="22"/>
          <w:szCs w:val="22"/>
        </w:rPr>
      </w:pPr>
    </w:p>
    <w:p w:rsidR="0021486D" w:rsidRDefault="0021486D" w:rsidP="0021486D">
      <w:pPr>
        <w:pStyle w:val="BodyText"/>
        <w:rPr>
          <w:rFonts w:ascii="Calibri" w:hAnsi="Calibri" w:cs="Calibri"/>
          <w:b/>
          <w:sz w:val="22"/>
          <w:szCs w:val="22"/>
        </w:rPr>
      </w:pPr>
    </w:p>
    <w:p w:rsidR="0021486D" w:rsidRPr="00CF5257" w:rsidRDefault="0021486D" w:rsidP="0021486D">
      <w:pPr>
        <w:pStyle w:val="BodyText"/>
        <w:rPr>
          <w:rFonts w:ascii="Calibri" w:hAnsi="Calibri" w:cs="Calibri"/>
          <w:b/>
          <w:sz w:val="22"/>
          <w:szCs w:val="22"/>
        </w:rPr>
      </w:pPr>
      <w:r w:rsidRPr="00CF5257">
        <w:rPr>
          <w:rFonts w:ascii="Calibri" w:hAnsi="Calibri" w:cs="Calibri"/>
          <w:b/>
          <w:sz w:val="22"/>
          <w:szCs w:val="22"/>
        </w:rPr>
        <w:t>Proposal Specifics</w:t>
      </w:r>
      <w:r w:rsidR="00E1423A">
        <w:rPr>
          <w:rFonts w:ascii="Calibri" w:hAnsi="Calibri" w:cs="Calibri"/>
          <w:b/>
          <w:sz w:val="22"/>
          <w:szCs w:val="22"/>
        </w:rPr>
        <w:br/>
      </w:r>
    </w:p>
    <w:p w:rsidR="00E1423A" w:rsidRPr="00864440" w:rsidRDefault="00E1423A" w:rsidP="00E1423A">
      <w:pPr>
        <w:pStyle w:val="ListParagraph"/>
        <w:numPr>
          <w:ilvl w:val="0"/>
          <w:numId w:val="3"/>
        </w:numPr>
        <w:spacing w:after="200"/>
        <w:contextualSpacing/>
        <w:rPr>
          <w:highlight w:val="lightGray"/>
          <w:rPrChange w:id="16" w:author="George Beeler" w:date="2012-11-09T17:03:00Z">
            <w:rPr/>
          </w:rPrChange>
        </w:rPr>
      </w:pPr>
      <w:r w:rsidRPr="00864440">
        <w:rPr>
          <w:highlight w:val="lightGray"/>
          <w:rPrChange w:id="17" w:author="George Beeler" w:date="2012-11-09T17:03:00Z">
            <w:rPr/>
          </w:rPrChange>
        </w:rPr>
        <w:t>Move the CONC code (C:ActClass:CONC:22933) in the ActClass code system (ActClass [2.16.840.1.113883.5.6]) to be a specialization of ACT (C:ActClass:ACT:13856) rather than OBS (C:ActClass:OBS:11529)</w:t>
      </w:r>
      <w:r w:rsidRPr="00864440">
        <w:rPr>
          <w:highlight w:val="lightGray"/>
          <w:rPrChange w:id="18" w:author="George Beeler" w:date="2012-11-09T17:03:00Z">
            <w:rPr/>
          </w:rPrChange>
        </w:rPr>
        <w:br/>
      </w:r>
    </w:p>
    <w:p w:rsidR="00E1423A" w:rsidRPr="00864440" w:rsidRDefault="00E1423A" w:rsidP="00E1423A">
      <w:pPr>
        <w:pStyle w:val="ListParagraph"/>
        <w:numPr>
          <w:ilvl w:val="0"/>
          <w:numId w:val="3"/>
        </w:numPr>
        <w:spacing w:after="200"/>
        <w:contextualSpacing/>
        <w:rPr>
          <w:highlight w:val="lightGray"/>
          <w:rPrChange w:id="19" w:author="George Beeler" w:date="2012-11-09T17:03:00Z">
            <w:rPr/>
          </w:rPrChange>
        </w:rPr>
      </w:pPr>
      <w:r w:rsidRPr="00864440">
        <w:rPr>
          <w:highlight w:val="lightGray"/>
          <w:rPrChange w:id="20" w:author="George Beeler" w:date="2012-11-09T17:03:00Z">
            <w:rPr/>
          </w:rPrChange>
        </w:rPr>
        <w:t>Create a new code within the ActClass code system called HCASE (public health case) as a specialization of CONC with the following definition (HCASE is based on CASE (C:ActClass:CASE:11530) and the following is the full new definition, which incorporates and extends text previously against CASE):</w:t>
      </w:r>
    </w:p>
    <w:p w:rsidR="00E1423A" w:rsidRPr="00864440" w:rsidRDefault="00F1252D" w:rsidP="00E1423A">
      <w:pPr>
        <w:pStyle w:val="NormalWeb"/>
        <w:ind w:left="720"/>
        <w:rPr>
          <w:rFonts w:ascii="Times New Roman" w:hAnsi="Times New Roman"/>
          <w:color w:val="000000"/>
          <w:sz w:val="22"/>
          <w:highlight w:val="lightGray"/>
          <w:rPrChange w:id="21" w:author="George Beeler" w:date="2012-11-09T17:03:00Z">
            <w:rPr>
              <w:rFonts w:ascii="Times New Roman" w:hAnsi="Times New Roman"/>
              <w:color w:val="000000"/>
              <w:sz w:val="22"/>
            </w:rPr>
          </w:rPrChange>
        </w:rPr>
      </w:pPr>
      <w:r w:rsidRPr="00864440">
        <w:rPr>
          <w:rFonts w:ascii="Times New Roman" w:hAnsi="Times New Roman"/>
          <w:color w:val="000000"/>
          <w:sz w:val="22"/>
          <w:highlight w:val="lightGray"/>
          <w:rPrChange w:id="22" w:author="George Beeler" w:date="2012-11-09T17:03:00Z">
            <w:rPr>
              <w:rFonts w:ascii="Times New Roman" w:hAnsi="Times New Roman"/>
              <w:color w:val="000000"/>
              <w:sz w:val="22"/>
            </w:rPr>
          </w:rPrChange>
        </w:rPr>
        <w:t>“</w:t>
      </w:r>
      <w:r w:rsidR="00E1423A" w:rsidRPr="00864440">
        <w:rPr>
          <w:rFonts w:ascii="Times New Roman" w:hAnsi="Times New Roman"/>
          <w:color w:val="000000"/>
          <w:sz w:val="22"/>
          <w:highlight w:val="lightGray"/>
          <w:rPrChange w:id="23" w:author="George Beeler" w:date="2012-11-09T17:03:00Z">
            <w:rPr>
              <w:rFonts w:ascii="Times New Roman" w:hAnsi="Times New Roman"/>
              <w:color w:val="000000"/>
              <w:sz w:val="22"/>
            </w:rPr>
          </w:rPrChange>
        </w:rPr>
        <w:t>A public health case is a Concern about an observation or event that has a specific significance for public health. The creation of a PublicHealthCase initiates the tracking of the object of concern.  The decision to track is related to but somewhat independent of the underlying event or observation.</w:t>
      </w:r>
    </w:p>
    <w:p w:rsidR="003F16B6" w:rsidRPr="00E65851" w:rsidRDefault="003F16B6" w:rsidP="00E1423A">
      <w:pPr>
        <w:pStyle w:val="NormalWeb"/>
        <w:ind w:left="720"/>
        <w:rPr>
          <w:rFonts w:ascii="Times New Roman" w:hAnsi="Times New Roman"/>
          <w:color w:val="000000"/>
          <w:sz w:val="22"/>
          <w:highlight w:val="lightGray"/>
          <w:rPrChange w:id="24" w:author="George Beeler" w:date="2012-11-09T17:24:00Z">
            <w:rPr>
              <w:rFonts w:ascii="Times New Roman" w:hAnsi="Times New Roman"/>
              <w:color w:val="000000"/>
              <w:sz w:val="22"/>
            </w:rPr>
          </w:rPrChange>
        </w:rPr>
      </w:pPr>
      <w:r w:rsidRPr="00E65851">
        <w:rPr>
          <w:rFonts w:ascii="Times New Roman" w:hAnsi="Times New Roman"/>
          <w:color w:val="000000"/>
          <w:sz w:val="22"/>
          <w:highlight w:val="lightGray"/>
          <w:rPrChange w:id="25" w:author="George Beeler" w:date="2012-11-09T17:24:00Z">
            <w:rPr>
              <w:rFonts w:ascii="Times New Roman" w:hAnsi="Times New Roman"/>
              <w:color w:val="000000"/>
              <w:sz w:val="22"/>
            </w:rPr>
          </w:rPrChange>
        </w:rPr>
        <w:lastRenderedPageBreak/>
        <w:t>Usage Notes:</w:t>
      </w:r>
    </w:p>
    <w:p w:rsidR="00E1423A" w:rsidRPr="00864440" w:rsidRDefault="00E1423A" w:rsidP="00E1423A">
      <w:pPr>
        <w:pStyle w:val="NormalWeb"/>
        <w:ind w:left="720"/>
        <w:rPr>
          <w:rFonts w:ascii="Times New Roman" w:hAnsi="Times New Roman"/>
          <w:color w:val="000000"/>
          <w:sz w:val="22"/>
          <w:highlight w:val="lightGray"/>
          <w:rPrChange w:id="26" w:author="George Beeler" w:date="2012-11-09T17:03:00Z">
            <w:rPr>
              <w:rFonts w:ascii="Times New Roman" w:hAnsi="Times New Roman"/>
              <w:color w:val="000000"/>
              <w:sz w:val="22"/>
            </w:rPr>
          </w:rPrChange>
        </w:rPr>
      </w:pPr>
      <w:r w:rsidRPr="00864440">
        <w:rPr>
          <w:rFonts w:ascii="Times New Roman" w:hAnsi="Times New Roman"/>
          <w:color w:val="000000"/>
          <w:sz w:val="22"/>
          <w:highlight w:val="lightGray"/>
          <w:rPrChange w:id="27" w:author="George Beeler" w:date="2012-11-09T17:03:00Z">
            <w:rPr>
              <w:rFonts w:ascii="Times New Roman" w:hAnsi="Times New Roman"/>
              <w:color w:val="000000"/>
              <w:sz w:val="22"/>
            </w:rPr>
          </w:rPrChange>
        </w:rPr>
        <w:t xml:space="preserve">Typically a Public Health Case involves an instance or instances of a reportable infectious disease or other condition. The public health case can include a health-related event concerning a single individual or it may refer to multiple health-related events that are occurrences of the same disease or condition of interest to public health. </w:t>
      </w:r>
    </w:p>
    <w:p w:rsidR="00E1423A" w:rsidRPr="00864440" w:rsidRDefault="00E1423A" w:rsidP="00E1423A">
      <w:pPr>
        <w:pStyle w:val="NormalWeb"/>
        <w:ind w:left="720"/>
        <w:rPr>
          <w:rFonts w:ascii="Times New Roman" w:hAnsi="Times New Roman"/>
          <w:color w:val="000000"/>
          <w:sz w:val="22"/>
          <w:highlight w:val="lightGray"/>
          <w:rPrChange w:id="28" w:author="George Beeler" w:date="2012-11-09T17:03:00Z">
            <w:rPr>
              <w:rFonts w:ascii="Times New Roman" w:hAnsi="Times New Roman"/>
              <w:color w:val="000000"/>
              <w:sz w:val="22"/>
            </w:rPr>
          </w:rPrChange>
        </w:rPr>
      </w:pPr>
      <w:r w:rsidRPr="00864440">
        <w:rPr>
          <w:rFonts w:ascii="Times New Roman" w:hAnsi="Times New Roman"/>
          <w:color w:val="000000"/>
          <w:sz w:val="22"/>
          <w:highlight w:val="lightGray"/>
          <w:rPrChange w:id="29" w:author="George Beeler" w:date="2012-11-09T17:03:00Z">
            <w:rPr>
              <w:rFonts w:ascii="Times New Roman" w:hAnsi="Times New Roman"/>
              <w:color w:val="000000"/>
              <w:sz w:val="22"/>
            </w:rPr>
          </w:rPrChange>
        </w:rPr>
        <w:t>A public health case definition (</w:t>
      </w:r>
      <w:proofErr w:type="spellStart"/>
      <w:r w:rsidRPr="00864440">
        <w:rPr>
          <w:rFonts w:ascii="Times New Roman" w:hAnsi="Times New Roman"/>
          <w:color w:val="000000"/>
          <w:sz w:val="22"/>
          <w:highlight w:val="lightGray"/>
          <w:rPrChange w:id="30" w:author="George Beeler" w:date="2012-11-09T17:03:00Z">
            <w:rPr>
              <w:rFonts w:ascii="Times New Roman" w:hAnsi="Times New Roman"/>
              <w:color w:val="000000"/>
              <w:sz w:val="22"/>
            </w:rPr>
          </w:rPrChange>
        </w:rPr>
        <w:t>Act.moodCode</w:t>
      </w:r>
      <w:proofErr w:type="spellEnd"/>
      <w:r w:rsidRPr="00864440">
        <w:rPr>
          <w:rFonts w:ascii="Times New Roman" w:hAnsi="Times New Roman"/>
          <w:color w:val="000000"/>
          <w:sz w:val="22"/>
          <w:highlight w:val="lightGray"/>
          <w:rPrChange w:id="31" w:author="George Beeler" w:date="2012-11-09T17:03:00Z">
            <w:rPr>
              <w:rFonts w:ascii="Times New Roman" w:hAnsi="Times New Roman"/>
              <w:color w:val="000000"/>
              <w:sz w:val="22"/>
            </w:rPr>
          </w:rPrChange>
        </w:rPr>
        <w:t xml:space="preserve"> = "definition") includes the description of the clinical, laboratory, and epidemiologic indicators associated with a disease or condition of interest to public health. There are case definitions for conditions that are reportable, as well as for those that are not. A public health case definition is a construct used by public health for the purpose of counting cases, and should not be used as clinical indications for treatment. Examples include AIDS, toxic-shock syndrome, and salmonellosis and their associated indicators that are used to define a case.</w:t>
      </w:r>
      <w:r w:rsidR="00F1252D" w:rsidRPr="00864440">
        <w:rPr>
          <w:rFonts w:ascii="Times New Roman" w:hAnsi="Times New Roman"/>
          <w:color w:val="000000"/>
          <w:sz w:val="22"/>
          <w:highlight w:val="lightGray"/>
          <w:rPrChange w:id="32" w:author="George Beeler" w:date="2012-11-09T17:03:00Z">
            <w:rPr>
              <w:rFonts w:ascii="Times New Roman" w:hAnsi="Times New Roman"/>
              <w:color w:val="000000"/>
              <w:sz w:val="22"/>
            </w:rPr>
          </w:rPrChange>
        </w:rPr>
        <w:t>”</w:t>
      </w:r>
    </w:p>
    <w:p w:rsidR="00F1252D" w:rsidRDefault="00F1252D" w:rsidP="00E1423A">
      <w:pPr>
        <w:pStyle w:val="NormalWeb"/>
        <w:ind w:left="720"/>
        <w:rPr>
          <w:rFonts w:ascii="Calibri" w:eastAsia="Calibri" w:hAnsi="Calibri"/>
          <w:sz w:val="22"/>
          <w:szCs w:val="22"/>
          <w:lang w:val="en-US" w:eastAsia="en-US"/>
        </w:rPr>
      </w:pPr>
      <w:r w:rsidRPr="00864440">
        <w:rPr>
          <w:rFonts w:ascii="Calibri" w:eastAsia="Calibri" w:hAnsi="Calibri"/>
          <w:sz w:val="22"/>
          <w:szCs w:val="22"/>
          <w:highlight w:val="lightGray"/>
          <w:lang w:val="en-US" w:eastAsia="en-US"/>
          <w:rPrChange w:id="33" w:author="George Beeler" w:date="2012-11-09T17:03:00Z">
            <w:rPr>
              <w:rFonts w:ascii="Calibri" w:eastAsia="Calibri" w:hAnsi="Calibri"/>
              <w:sz w:val="22"/>
              <w:szCs w:val="22"/>
              <w:lang w:val="en-US" w:eastAsia="en-US"/>
            </w:rPr>
          </w:rPrChange>
        </w:rPr>
        <w:t xml:space="preserve">Because this is an ActClass codes there needs to be a specification of the </w:t>
      </w:r>
      <w:proofErr w:type="spellStart"/>
      <w:r w:rsidRPr="00864440">
        <w:rPr>
          <w:rFonts w:ascii="Calibri" w:eastAsia="Calibri" w:hAnsi="Calibri"/>
          <w:sz w:val="22"/>
          <w:szCs w:val="22"/>
          <w:highlight w:val="lightGray"/>
          <w:lang w:val="en-US" w:eastAsia="en-US"/>
          <w:rPrChange w:id="34" w:author="George Beeler" w:date="2012-11-09T17:03:00Z">
            <w:rPr>
              <w:rFonts w:ascii="Calibri" w:eastAsia="Calibri" w:hAnsi="Calibri"/>
              <w:sz w:val="22"/>
              <w:szCs w:val="22"/>
              <w:lang w:val="en-US" w:eastAsia="en-US"/>
            </w:rPr>
          </w:rPrChange>
        </w:rPr>
        <w:t>Name</w:t>
      </w:r>
      <w:proofErr w:type="gramStart"/>
      <w:r w:rsidRPr="00864440">
        <w:rPr>
          <w:rFonts w:ascii="Calibri" w:eastAsia="Calibri" w:hAnsi="Calibri"/>
          <w:sz w:val="22"/>
          <w:szCs w:val="22"/>
          <w:highlight w:val="lightGray"/>
          <w:lang w:val="en-US" w:eastAsia="en-US"/>
          <w:rPrChange w:id="35" w:author="George Beeler" w:date="2012-11-09T17:03:00Z">
            <w:rPr>
              <w:rFonts w:ascii="Calibri" w:eastAsia="Calibri" w:hAnsi="Calibri"/>
              <w:sz w:val="22"/>
              <w:szCs w:val="22"/>
              <w:lang w:val="en-US" w:eastAsia="en-US"/>
            </w:rPr>
          </w:rPrChange>
        </w:rPr>
        <w:t>:Class</w:t>
      </w:r>
      <w:proofErr w:type="spellEnd"/>
      <w:proofErr w:type="gramEnd"/>
      <w:r w:rsidRPr="00864440">
        <w:rPr>
          <w:rFonts w:ascii="Calibri" w:eastAsia="Calibri" w:hAnsi="Calibri"/>
          <w:sz w:val="22"/>
          <w:szCs w:val="22"/>
          <w:highlight w:val="lightGray"/>
          <w:lang w:val="en-US" w:eastAsia="en-US"/>
          <w:rPrChange w:id="36" w:author="George Beeler" w:date="2012-11-09T17:03:00Z">
            <w:rPr>
              <w:rFonts w:ascii="Calibri" w:eastAsia="Calibri" w:hAnsi="Calibri"/>
              <w:sz w:val="22"/>
              <w:szCs w:val="22"/>
              <w:lang w:val="en-US" w:eastAsia="en-US"/>
            </w:rPr>
          </w:rPrChange>
        </w:rPr>
        <w:t xml:space="preserve"> property of the codes</w:t>
      </w:r>
      <w:r w:rsidR="00412682" w:rsidRPr="00864440">
        <w:rPr>
          <w:rFonts w:ascii="Calibri" w:eastAsia="Calibri" w:hAnsi="Calibri"/>
          <w:sz w:val="22"/>
          <w:szCs w:val="22"/>
          <w:highlight w:val="lightGray"/>
          <w:lang w:val="en-US" w:eastAsia="en-US"/>
          <w:rPrChange w:id="37" w:author="George Beeler" w:date="2012-11-09T17:03:00Z">
            <w:rPr>
              <w:rFonts w:ascii="Calibri" w:eastAsia="Calibri" w:hAnsi="Calibri"/>
              <w:sz w:val="22"/>
              <w:szCs w:val="22"/>
              <w:lang w:val="en-US" w:eastAsia="en-US"/>
            </w:rPr>
          </w:rPrChange>
        </w:rPr>
        <w:t xml:space="preserve"> -</w:t>
      </w:r>
      <w:r w:rsidRPr="00864440">
        <w:rPr>
          <w:rFonts w:ascii="Calibri" w:eastAsia="Calibri" w:hAnsi="Calibri"/>
          <w:sz w:val="22"/>
          <w:szCs w:val="22"/>
          <w:highlight w:val="lightGray"/>
          <w:lang w:val="en-US" w:eastAsia="en-US"/>
          <w:rPrChange w:id="38" w:author="George Beeler" w:date="2012-11-09T17:03:00Z">
            <w:rPr>
              <w:rFonts w:ascii="Calibri" w:eastAsia="Calibri" w:hAnsi="Calibri"/>
              <w:sz w:val="22"/>
              <w:szCs w:val="22"/>
              <w:lang w:val="en-US" w:eastAsia="en-US"/>
            </w:rPr>
          </w:rPrChange>
        </w:rPr>
        <w:t xml:space="preserve"> “</w:t>
      </w:r>
      <w:proofErr w:type="spellStart"/>
      <w:r w:rsidR="002D4C49" w:rsidRPr="00864440">
        <w:rPr>
          <w:rFonts w:ascii="Calibri" w:eastAsia="Calibri" w:hAnsi="Calibri"/>
          <w:sz w:val="22"/>
          <w:szCs w:val="22"/>
          <w:highlight w:val="lightGray"/>
          <w:lang w:val="en-US" w:eastAsia="en-US"/>
          <w:rPrChange w:id="39" w:author="George Beeler" w:date="2012-11-09T17:03:00Z">
            <w:rPr>
              <w:rFonts w:ascii="Calibri" w:eastAsia="Calibri" w:hAnsi="Calibri"/>
              <w:sz w:val="22"/>
              <w:szCs w:val="22"/>
              <w:lang w:val="en-US" w:eastAsia="en-US"/>
            </w:rPr>
          </w:rPrChange>
        </w:rPr>
        <w:t>PublicHealthCase</w:t>
      </w:r>
      <w:proofErr w:type="spellEnd"/>
      <w:r w:rsidRPr="00864440">
        <w:rPr>
          <w:rFonts w:ascii="Calibri" w:eastAsia="Calibri" w:hAnsi="Calibri"/>
          <w:sz w:val="22"/>
          <w:szCs w:val="22"/>
          <w:highlight w:val="lightGray"/>
          <w:lang w:val="en-US" w:eastAsia="en-US"/>
          <w:rPrChange w:id="40" w:author="George Beeler" w:date="2012-11-09T17:03:00Z">
            <w:rPr>
              <w:rFonts w:ascii="Calibri" w:eastAsia="Calibri" w:hAnsi="Calibri"/>
              <w:sz w:val="22"/>
              <w:szCs w:val="22"/>
              <w:lang w:val="en-US" w:eastAsia="en-US"/>
            </w:rPr>
          </w:rPrChange>
        </w:rPr>
        <w:t>”.</w:t>
      </w:r>
      <w:r>
        <w:rPr>
          <w:rFonts w:ascii="Calibri" w:eastAsia="Calibri" w:hAnsi="Calibri"/>
          <w:sz w:val="22"/>
          <w:szCs w:val="22"/>
          <w:lang w:val="en-US" w:eastAsia="en-US"/>
        </w:rPr>
        <w:t xml:space="preserve">   </w:t>
      </w:r>
    </w:p>
    <w:p w:rsidR="00E1423A" w:rsidRPr="00864440" w:rsidRDefault="00E1423A" w:rsidP="00E1423A">
      <w:pPr>
        <w:pStyle w:val="ListParagraph"/>
        <w:numPr>
          <w:ilvl w:val="0"/>
          <w:numId w:val="3"/>
        </w:numPr>
        <w:spacing w:after="200"/>
        <w:contextualSpacing/>
        <w:rPr>
          <w:highlight w:val="lightGray"/>
          <w:rPrChange w:id="41" w:author="George Beeler" w:date="2012-11-09T17:03:00Z">
            <w:rPr/>
          </w:rPrChange>
        </w:rPr>
      </w:pPr>
      <w:r w:rsidRPr="00864440">
        <w:rPr>
          <w:highlight w:val="lightGray"/>
          <w:rPrChange w:id="42" w:author="George Beeler" w:date="2012-11-09T17:03:00Z">
            <w:rPr/>
          </w:rPrChange>
        </w:rPr>
        <w:t>Create a code within the ActClass code system called OUTBR (outbreak) as a specialization of CONC with the following definition (</w:t>
      </w:r>
      <w:r w:rsidR="00EE7A02" w:rsidRPr="00864440">
        <w:rPr>
          <w:highlight w:val="lightGray"/>
          <w:rPrChange w:id="43" w:author="George Beeler" w:date="2012-11-09T17:03:00Z">
            <w:rPr/>
          </w:rPrChange>
        </w:rPr>
        <w:t xml:space="preserve">OUTBR </w:t>
      </w:r>
      <w:r w:rsidRPr="00864440">
        <w:rPr>
          <w:highlight w:val="lightGray"/>
          <w:rPrChange w:id="44" w:author="George Beeler" w:date="2012-11-09T17:03:00Z">
            <w:rPr/>
          </w:rPrChange>
        </w:rPr>
        <w:t>is based on OUTB (C:ActClass:OUTB:11531) and the following is the full new definition, which incorporates and extends text previously against CASE):</w:t>
      </w:r>
    </w:p>
    <w:p w:rsidR="003F16B6" w:rsidRPr="00864440" w:rsidRDefault="00C02242" w:rsidP="00E1423A">
      <w:pPr>
        <w:pStyle w:val="NormalWeb"/>
        <w:ind w:left="720"/>
        <w:rPr>
          <w:rFonts w:ascii="Times New Roman" w:hAnsi="Times New Roman"/>
          <w:color w:val="000000"/>
          <w:sz w:val="22"/>
          <w:highlight w:val="lightGray"/>
          <w:rPrChange w:id="45" w:author="George Beeler" w:date="2012-11-09T17:03:00Z">
            <w:rPr>
              <w:rFonts w:ascii="Times New Roman" w:hAnsi="Times New Roman"/>
              <w:color w:val="000000"/>
              <w:sz w:val="22"/>
            </w:rPr>
          </w:rPrChange>
        </w:rPr>
      </w:pPr>
      <w:r w:rsidRPr="00864440">
        <w:rPr>
          <w:rFonts w:ascii="Times New Roman" w:hAnsi="Times New Roman"/>
          <w:color w:val="000000"/>
          <w:sz w:val="22"/>
          <w:highlight w:val="lightGray"/>
          <w:rPrChange w:id="46" w:author="George Beeler" w:date="2012-11-09T17:03:00Z">
            <w:rPr>
              <w:rFonts w:ascii="Times New Roman" w:hAnsi="Times New Roman"/>
              <w:color w:val="000000"/>
              <w:sz w:val="22"/>
            </w:rPr>
          </w:rPrChange>
        </w:rPr>
        <w:t>“</w:t>
      </w:r>
      <w:r w:rsidR="00E1423A" w:rsidRPr="00864440">
        <w:rPr>
          <w:rFonts w:ascii="Times New Roman" w:hAnsi="Times New Roman"/>
          <w:color w:val="000000"/>
          <w:sz w:val="22"/>
          <w:highlight w:val="lightGray"/>
          <w:rPrChange w:id="47" w:author="George Beeler" w:date="2012-11-09T17:03:00Z">
            <w:rPr>
              <w:rFonts w:ascii="Times New Roman" w:hAnsi="Times New Roman"/>
              <w:color w:val="000000"/>
              <w:sz w:val="22"/>
            </w:rPr>
          </w:rPrChange>
        </w:rPr>
        <w:t xml:space="preserve">An Outbreak is a concern resulting from a series of public health cases. </w:t>
      </w:r>
    </w:p>
    <w:p w:rsidR="003F16B6" w:rsidRPr="00E65851" w:rsidRDefault="003F16B6" w:rsidP="00E1423A">
      <w:pPr>
        <w:pStyle w:val="NormalWeb"/>
        <w:ind w:left="720"/>
        <w:rPr>
          <w:rFonts w:ascii="Times New Roman" w:hAnsi="Times New Roman"/>
          <w:color w:val="000000"/>
          <w:sz w:val="22"/>
          <w:highlight w:val="lightGray"/>
          <w:rPrChange w:id="48" w:author="George Beeler" w:date="2012-11-09T17:24:00Z">
            <w:rPr>
              <w:rFonts w:ascii="Times New Roman" w:hAnsi="Times New Roman"/>
              <w:color w:val="000000"/>
              <w:sz w:val="22"/>
            </w:rPr>
          </w:rPrChange>
        </w:rPr>
      </w:pPr>
      <w:r w:rsidRPr="00E65851">
        <w:rPr>
          <w:rFonts w:ascii="Times New Roman" w:hAnsi="Times New Roman"/>
          <w:color w:val="000000"/>
          <w:sz w:val="22"/>
          <w:highlight w:val="lightGray"/>
          <w:rPrChange w:id="49" w:author="George Beeler" w:date="2012-11-09T17:24:00Z">
            <w:rPr>
              <w:rFonts w:ascii="Times New Roman" w:hAnsi="Times New Roman"/>
              <w:color w:val="000000"/>
              <w:sz w:val="22"/>
            </w:rPr>
          </w:rPrChange>
        </w:rPr>
        <w:t>Usage Notes:</w:t>
      </w:r>
    </w:p>
    <w:p w:rsidR="00E1423A" w:rsidRPr="00864440" w:rsidRDefault="00E1423A" w:rsidP="00E1423A">
      <w:pPr>
        <w:pStyle w:val="NormalWeb"/>
        <w:ind w:left="720"/>
        <w:rPr>
          <w:rFonts w:ascii="Times New Roman" w:hAnsi="Times New Roman"/>
          <w:color w:val="000000"/>
          <w:sz w:val="22"/>
          <w:highlight w:val="lightGray"/>
          <w:rPrChange w:id="50" w:author="George Beeler" w:date="2012-11-09T17:03:00Z">
            <w:rPr>
              <w:rFonts w:ascii="Times New Roman" w:hAnsi="Times New Roman"/>
              <w:color w:val="000000"/>
              <w:sz w:val="22"/>
            </w:rPr>
          </w:rPrChange>
        </w:rPr>
      </w:pPr>
      <w:r w:rsidRPr="00864440">
        <w:rPr>
          <w:rFonts w:ascii="Times New Roman" w:hAnsi="Times New Roman"/>
          <w:color w:val="000000"/>
          <w:sz w:val="22"/>
          <w:highlight w:val="lightGray"/>
          <w:rPrChange w:id="51" w:author="George Beeler" w:date="2012-11-09T17:03:00Z">
            <w:rPr>
              <w:rFonts w:ascii="Times New Roman" w:hAnsi="Times New Roman"/>
              <w:color w:val="000000"/>
              <w:sz w:val="22"/>
            </w:rPr>
          </w:rPrChange>
        </w:rPr>
        <w:t xml:space="preserve">The date on which an outbreak starts is the earliest date of onset among the cases assigned to the outbreak and its ending date is the last date of onset among the cases assigned to the outbreak. </w:t>
      </w:r>
      <w:r w:rsidR="00C02242" w:rsidRPr="00864440">
        <w:rPr>
          <w:rFonts w:ascii="Times New Roman" w:hAnsi="Times New Roman"/>
          <w:color w:val="000000"/>
          <w:sz w:val="22"/>
          <w:highlight w:val="lightGray"/>
          <w:rPrChange w:id="52" w:author="George Beeler" w:date="2012-11-09T17:03:00Z">
            <w:rPr>
              <w:rFonts w:ascii="Times New Roman" w:hAnsi="Times New Roman"/>
              <w:color w:val="000000"/>
              <w:sz w:val="22"/>
            </w:rPr>
          </w:rPrChange>
        </w:rPr>
        <w:t xml:space="preserve">The effectiveTime attribute is used to convey the relevant dates for the case. </w:t>
      </w:r>
      <w:r w:rsidRPr="00864440">
        <w:rPr>
          <w:rFonts w:ascii="Times New Roman" w:hAnsi="Times New Roman"/>
          <w:color w:val="000000"/>
          <w:sz w:val="22"/>
          <w:highlight w:val="lightGray"/>
          <w:rPrChange w:id="53" w:author="George Beeler" w:date="2012-11-09T17:03:00Z">
            <w:rPr>
              <w:rFonts w:ascii="Times New Roman" w:hAnsi="Times New Roman"/>
              <w:color w:val="000000"/>
              <w:sz w:val="22"/>
            </w:rPr>
          </w:rPrChange>
        </w:rPr>
        <w:t>An outbreak definition (</w:t>
      </w:r>
      <w:proofErr w:type="spellStart"/>
      <w:r w:rsidRPr="00864440">
        <w:rPr>
          <w:rFonts w:ascii="Times New Roman" w:hAnsi="Times New Roman"/>
          <w:color w:val="000000"/>
          <w:sz w:val="22"/>
          <w:highlight w:val="lightGray"/>
          <w:rPrChange w:id="54" w:author="George Beeler" w:date="2012-11-09T17:03:00Z">
            <w:rPr>
              <w:rFonts w:ascii="Times New Roman" w:hAnsi="Times New Roman"/>
              <w:color w:val="000000"/>
              <w:sz w:val="22"/>
            </w:rPr>
          </w:rPrChange>
        </w:rPr>
        <w:t>Act.moodCode</w:t>
      </w:r>
      <w:proofErr w:type="spellEnd"/>
      <w:r w:rsidRPr="00864440">
        <w:rPr>
          <w:rFonts w:ascii="Times New Roman" w:hAnsi="Times New Roman"/>
          <w:color w:val="000000"/>
          <w:sz w:val="22"/>
          <w:highlight w:val="lightGray"/>
          <w:rPrChange w:id="55" w:author="George Beeler" w:date="2012-11-09T17:03:00Z">
            <w:rPr>
              <w:rFonts w:ascii="Times New Roman" w:hAnsi="Times New Roman"/>
              <w:color w:val="000000"/>
              <w:sz w:val="22"/>
            </w:rPr>
          </w:rPrChange>
        </w:rPr>
        <w:t xml:space="preserve"> = “definition” includes the criteria for the number, types and occurrence pattern of cases necessary to declare an outbreak and to judge the severity of an outbreak.</w:t>
      </w:r>
      <w:r w:rsidR="00C02242" w:rsidRPr="00864440">
        <w:rPr>
          <w:rFonts w:ascii="Times New Roman" w:hAnsi="Times New Roman"/>
          <w:color w:val="000000"/>
          <w:sz w:val="22"/>
          <w:highlight w:val="lightGray"/>
          <w:rPrChange w:id="56" w:author="George Beeler" w:date="2012-11-09T17:03:00Z">
            <w:rPr>
              <w:rFonts w:ascii="Times New Roman" w:hAnsi="Times New Roman"/>
              <w:color w:val="000000"/>
              <w:sz w:val="22"/>
            </w:rPr>
          </w:rPrChange>
        </w:rPr>
        <w:t>”</w:t>
      </w:r>
    </w:p>
    <w:p w:rsidR="00C31F77" w:rsidRPr="00864440" w:rsidRDefault="00C31F77" w:rsidP="00C31F77">
      <w:pPr>
        <w:pStyle w:val="NormalWeb"/>
        <w:ind w:left="720"/>
        <w:rPr>
          <w:rFonts w:ascii="Calibri" w:eastAsia="Calibri" w:hAnsi="Calibri"/>
          <w:sz w:val="22"/>
          <w:szCs w:val="22"/>
          <w:highlight w:val="lightGray"/>
          <w:lang w:val="en-US" w:eastAsia="en-US"/>
          <w:rPrChange w:id="57" w:author="George Beeler" w:date="2012-11-09T17:03:00Z">
            <w:rPr>
              <w:rFonts w:ascii="Calibri" w:eastAsia="Calibri" w:hAnsi="Calibri"/>
              <w:sz w:val="22"/>
              <w:szCs w:val="22"/>
              <w:lang w:val="en-US" w:eastAsia="en-US"/>
            </w:rPr>
          </w:rPrChange>
        </w:rPr>
      </w:pPr>
      <w:r w:rsidRPr="00864440">
        <w:rPr>
          <w:rFonts w:ascii="Calibri" w:eastAsia="Calibri" w:hAnsi="Calibri"/>
          <w:sz w:val="22"/>
          <w:szCs w:val="22"/>
          <w:highlight w:val="lightGray"/>
          <w:lang w:val="en-US" w:eastAsia="en-US"/>
          <w:rPrChange w:id="58" w:author="George Beeler" w:date="2012-11-09T17:03:00Z">
            <w:rPr>
              <w:rFonts w:ascii="Calibri" w:eastAsia="Calibri" w:hAnsi="Calibri"/>
              <w:sz w:val="22"/>
              <w:szCs w:val="22"/>
              <w:lang w:val="en-US" w:eastAsia="en-US"/>
            </w:rPr>
          </w:rPrChange>
        </w:rPr>
        <w:t xml:space="preserve">Because this is an ActClass codes there needs to be a specification of the </w:t>
      </w:r>
      <w:proofErr w:type="spellStart"/>
      <w:r w:rsidRPr="00864440">
        <w:rPr>
          <w:rFonts w:ascii="Calibri" w:eastAsia="Calibri" w:hAnsi="Calibri"/>
          <w:sz w:val="22"/>
          <w:szCs w:val="22"/>
          <w:highlight w:val="lightGray"/>
          <w:lang w:val="en-US" w:eastAsia="en-US"/>
          <w:rPrChange w:id="59" w:author="George Beeler" w:date="2012-11-09T17:03:00Z">
            <w:rPr>
              <w:rFonts w:ascii="Calibri" w:eastAsia="Calibri" w:hAnsi="Calibri"/>
              <w:sz w:val="22"/>
              <w:szCs w:val="22"/>
              <w:lang w:val="en-US" w:eastAsia="en-US"/>
            </w:rPr>
          </w:rPrChange>
        </w:rPr>
        <w:t>Name</w:t>
      </w:r>
      <w:proofErr w:type="gramStart"/>
      <w:r w:rsidRPr="00864440">
        <w:rPr>
          <w:rFonts w:ascii="Calibri" w:eastAsia="Calibri" w:hAnsi="Calibri"/>
          <w:sz w:val="22"/>
          <w:szCs w:val="22"/>
          <w:highlight w:val="lightGray"/>
          <w:lang w:val="en-US" w:eastAsia="en-US"/>
          <w:rPrChange w:id="60" w:author="George Beeler" w:date="2012-11-09T17:03:00Z">
            <w:rPr>
              <w:rFonts w:ascii="Calibri" w:eastAsia="Calibri" w:hAnsi="Calibri"/>
              <w:sz w:val="22"/>
              <w:szCs w:val="22"/>
              <w:lang w:val="en-US" w:eastAsia="en-US"/>
            </w:rPr>
          </w:rPrChange>
        </w:rPr>
        <w:t>:Class</w:t>
      </w:r>
      <w:proofErr w:type="spellEnd"/>
      <w:proofErr w:type="gramEnd"/>
      <w:r w:rsidRPr="00864440">
        <w:rPr>
          <w:rFonts w:ascii="Calibri" w:eastAsia="Calibri" w:hAnsi="Calibri"/>
          <w:sz w:val="22"/>
          <w:szCs w:val="22"/>
          <w:highlight w:val="lightGray"/>
          <w:lang w:val="en-US" w:eastAsia="en-US"/>
          <w:rPrChange w:id="61" w:author="George Beeler" w:date="2012-11-09T17:03:00Z">
            <w:rPr>
              <w:rFonts w:ascii="Calibri" w:eastAsia="Calibri" w:hAnsi="Calibri"/>
              <w:sz w:val="22"/>
              <w:szCs w:val="22"/>
              <w:lang w:val="en-US" w:eastAsia="en-US"/>
            </w:rPr>
          </w:rPrChange>
        </w:rPr>
        <w:t xml:space="preserve"> property of the codes - “</w:t>
      </w:r>
      <w:r w:rsidR="004C46D9" w:rsidRPr="00864440">
        <w:rPr>
          <w:rFonts w:ascii="Calibri" w:eastAsia="Calibri" w:hAnsi="Calibri"/>
          <w:sz w:val="22"/>
          <w:szCs w:val="22"/>
          <w:highlight w:val="lightGray"/>
          <w:lang w:val="en-US" w:eastAsia="en-US"/>
          <w:rPrChange w:id="62" w:author="George Beeler" w:date="2012-11-09T17:03:00Z">
            <w:rPr>
              <w:rFonts w:ascii="Calibri" w:eastAsia="Calibri" w:hAnsi="Calibri"/>
              <w:sz w:val="22"/>
              <w:szCs w:val="22"/>
              <w:lang w:val="en-US" w:eastAsia="en-US"/>
            </w:rPr>
          </w:rPrChange>
        </w:rPr>
        <w:t>Outbreak</w:t>
      </w:r>
      <w:r w:rsidRPr="00864440">
        <w:rPr>
          <w:rFonts w:ascii="Calibri" w:eastAsia="Calibri" w:hAnsi="Calibri"/>
          <w:sz w:val="22"/>
          <w:szCs w:val="22"/>
          <w:highlight w:val="lightGray"/>
          <w:lang w:val="en-US" w:eastAsia="en-US"/>
          <w:rPrChange w:id="63" w:author="George Beeler" w:date="2012-11-09T17:03:00Z">
            <w:rPr>
              <w:rFonts w:ascii="Calibri" w:eastAsia="Calibri" w:hAnsi="Calibri"/>
              <w:sz w:val="22"/>
              <w:szCs w:val="22"/>
              <w:lang w:val="en-US" w:eastAsia="en-US"/>
            </w:rPr>
          </w:rPrChange>
        </w:rPr>
        <w:t xml:space="preserve">”. </w:t>
      </w:r>
    </w:p>
    <w:p w:rsidR="00E1423A" w:rsidRPr="00864440" w:rsidRDefault="00E1423A" w:rsidP="00E1423A">
      <w:pPr>
        <w:pStyle w:val="ListParagraph"/>
        <w:numPr>
          <w:ilvl w:val="0"/>
          <w:numId w:val="3"/>
        </w:numPr>
        <w:spacing w:after="200"/>
        <w:contextualSpacing/>
        <w:rPr>
          <w:highlight w:val="lightGray"/>
          <w:rPrChange w:id="64" w:author="George Beeler" w:date="2012-11-09T17:03:00Z">
            <w:rPr/>
          </w:rPrChange>
        </w:rPr>
      </w:pPr>
      <w:smartTag w:uri="urn:schemas-microsoft-com:office:smarttags" w:element="PersonName">
        <w:r w:rsidRPr="00864440">
          <w:rPr>
            <w:highlight w:val="lightGray"/>
            <w:rPrChange w:id="65" w:author="George Beeler" w:date="2012-11-09T17:03:00Z">
              <w:rPr/>
            </w:rPrChange>
          </w:rPr>
          <w:t>De</w:t>
        </w:r>
      </w:smartTag>
      <w:r w:rsidRPr="00864440">
        <w:rPr>
          <w:highlight w:val="lightGray"/>
          <w:rPrChange w:id="66" w:author="George Beeler" w:date="2012-11-09T17:03:00Z">
            <w:rPr/>
          </w:rPrChange>
        </w:rPr>
        <w:t>precate the COND (C:ActClass:COND:18862), CASE (C:ActClass:CASE:11530) and OUTB (C:ActClass:OUTB:11531) ActClass codes with the following notes:</w:t>
      </w:r>
    </w:p>
    <w:p w:rsidR="00E1423A" w:rsidRPr="00864440" w:rsidRDefault="00E1423A" w:rsidP="00E1423A">
      <w:pPr>
        <w:pStyle w:val="ListParagraph"/>
        <w:numPr>
          <w:ilvl w:val="1"/>
          <w:numId w:val="3"/>
        </w:numPr>
        <w:spacing w:after="200"/>
        <w:contextualSpacing/>
        <w:rPr>
          <w:highlight w:val="lightGray"/>
          <w:rPrChange w:id="67" w:author="George Beeler" w:date="2012-11-09T17:03:00Z">
            <w:rPr/>
          </w:rPrChange>
        </w:rPr>
      </w:pPr>
      <w:r w:rsidRPr="00864440">
        <w:rPr>
          <w:highlight w:val="lightGray"/>
          <w:rPrChange w:id="68" w:author="George Beeler" w:date="2012-11-09T17:03:00Z">
            <w:rPr/>
          </w:rPrChange>
        </w:rPr>
        <w:t>COND superseded by CONC</w:t>
      </w:r>
    </w:p>
    <w:p w:rsidR="00E1423A" w:rsidRPr="00864440" w:rsidRDefault="00E1423A" w:rsidP="00E1423A">
      <w:pPr>
        <w:pStyle w:val="ListParagraph"/>
        <w:numPr>
          <w:ilvl w:val="1"/>
          <w:numId w:val="3"/>
        </w:numPr>
        <w:spacing w:after="200"/>
        <w:contextualSpacing/>
        <w:rPr>
          <w:highlight w:val="lightGray"/>
          <w:rPrChange w:id="69" w:author="George Beeler" w:date="2012-11-09T17:03:00Z">
            <w:rPr/>
          </w:rPrChange>
        </w:rPr>
      </w:pPr>
      <w:r w:rsidRPr="00864440">
        <w:rPr>
          <w:highlight w:val="lightGray"/>
          <w:rPrChange w:id="70" w:author="George Beeler" w:date="2012-11-09T17:03:00Z">
            <w:rPr/>
          </w:rPrChange>
        </w:rPr>
        <w:t>CASE superseded by HCASE</w:t>
      </w:r>
    </w:p>
    <w:p w:rsidR="00E1423A" w:rsidRDefault="00E1423A" w:rsidP="00CF0035">
      <w:pPr>
        <w:pStyle w:val="ListParagraph"/>
        <w:numPr>
          <w:ilvl w:val="1"/>
          <w:numId w:val="3"/>
        </w:numPr>
        <w:spacing w:after="200"/>
        <w:contextualSpacing/>
      </w:pPr>
      <w:r w:rsidRPr="00864440">
        <w:rPr>
          <w:highlight w:val="lightGray"/>
          <w:rPrChange w:id="71" w:author="George Beeler" w:date="2012-11-09T17:03:00Z">
            <w:rPr/>
          </w:rPrChange>
        </w:rPr>
        <w:t>OUTB superseded by OUTBR</w:t>
      </w:r>
      <w:r>
        <w:br/>
      </w:r>
    </w:p>
    <w:p w:rsidR="00F75902" w:rsidRPr="00864440" w:rsidRDefault="00F75902" w:rsidP="00F75902">
      <w:pPr>
        <w:pStyle w:val="ListParagraph"/>
        <w:numPr>
          <w:ilvl w:val="0"/>
          <w:numId w:val="3"/>
        </w:numPr>
        <w:spacing w:after="200"/>
        <w:contextualSpacing/>
        <w:rPr>
          <w:highlight w:val="lightGray"/>
          <w:rPrChange w:id="72" w:author="George Beeler" w:date="2012-11-09T17:03:00Z">
            <w:rPr/>
          </w:rPrChange>
        </w:rPr>
      </w:pPr>
      <w:r w:rsidRPr="00864440">
        <w:rPr>
          <w:highlight w:val="lightGray"/>
          <w:rPrChange w:id="73" w:author="George Beeler" w:date="2012-11-09T17:03:00Z">
            <w:rPr/>
          </w:rPrChange>
        </w:rPr>
        <w:t>Because codes above are part of a "class code" or "type code" hierarchy a values set should be defined that includes this code and all of its future children, and whose name is in form “</w:t>
      </w:r>
      <w:proofErr w:type="spellStart"/>
      <w:r w:rsidRPr="00864440">
        <w:rPr>
          <w:highlight w:val="lightGray"/>
          <w:rPrChange w:id="74" w:author="George Beeler" w:date="2012-11-09T17:03:00Z">
            <w:rPr/>
          </w:rPrChange>
        </w:rPr>
        <w:t>ActClassPrintName</w:t>
      </w:r>
      <w:proofErr w:type="spellEnd"/>
      <w:r w:rsidRPr="00864440">
        <w:rPr>
          <w:highlight w:val="lightGray"/>
          <w:rPrChange w:id="75" w:author="George Beeler" w:date="2012-11-09T17:03:00Z">
            <w:rPr/>
          </w:rPrChange>
        </w:rPr>
        <w:t>”. (The name is a pro forma construct using the code system name concatenated with an upper-camel-case representation of the print name for the code.)</w:t>
      </w:r>
    </w:p>
    <w:p w:rsidR="00F75902" w:rsidRPr="001760AE" w:rsidRDefault="00F75902" w:rsidP="00F75902">
      <w:pPr>
        <w:pStyle w:val="ListParagraph"/>
        <w:spacing w:after="200"/>
        <w:contextualSpacing/>
        <w:rPr>
          <w:highlight w:val="green"/>
          <w:rPrChange w:id="76" w:author="George Beeler" w:date="2012-11-09T15:37:00Z">
            <w:rPr/>
          </w:rPrChange>
        </w:rPr>
      </w:pPr>
    </w:p>
    <w:p w:rsidR="00F75902" w:rsidRPr="00864440" w:rsidRDefault="00F75902" w:rsidP="00F75902">
      <w:pPr>
        <w:pStyle w:val="ListParagraph"/>
        <w:spacing w:after="200"/>
        <w:contextualSpacing/>
        <w:rPr>
          <w:highlight w:val="lightGray"/>
          <w:rPrChange w:id="77" w:author="George Beeler" w:date="2012-11-09T17:04:00Z">
            <w:rPr/>
          </w:rPrChange>
        </w:rPr>
      </w:pPr>
      <w:r w:rsidRPr="00864440">
        <w:rPr>
          <w:highlight w:val="lightGray"/>
          <w:rPrChange w:id="78" w:author="George Beeler" w:date="2012-11-09T17:04:00Z">
            <w:rPr/>
          </w:rPrChange>
        </w:rPr>
        <w:lastRenderedPageBreak/>
        <w:t>Create a new "pro forma" value set with name</w:t>
      </w:r>
    </w:p>
    <w:p w:rsidR="00F75902" w:rsidRPr="00864440" w:rsidRDefault="00F75902" w:rsidP="00F75902">
      <w:pPr>
        <w:pStyle w:val="ListParagraph"/>
        <w:spacing w:after="200"/>
        <w:contextualSpacing/>
        <w:rPr>
          <w:highlight w:val="lightGray"/>
          <w:rPrChange w:id="79" w:author="George Beeler" w:date="2012-11-09T17:04:00Z">
            <w:rPr/>
          </w:rPrChange>
        </w:rPr>
      </w:pPr>
      <w:r w:rsidRPr="00864440">
        <w:rPr>
          <w:highlight w:val="lightGray"/>
          <w:rPrChange w:id="80" w:author="George Beeler" w:date="2012-11-09T17:04:00Z">
            <w:rPr/>
          </w:rPrChange>
        </w:rPr>
        <w:t>ActClassPublicHealthCase2</w:t>
      </w:r>
    </w:p>
    <w:p w:rsidR="00F75902" w:rsidRPr="00E65851" w:rsidRDefault="00F75902" w:rsidP="00F75902">
      <w:pPr>
        <w:pStyle w:val="ListParagraph"/>
        <w:spacing w:after="200"/>
        <w:contextualSpacing/>
        <w:rPr>
          <w:highlight w:val="lightGray"/>
          <w:rPrChange w:id="81" w:author="George Beeler" w:date="2012-11-09T17:26:00Z">
            <w:rPr/>
          </w:rPrChange>
        </w:rPr>
      </w:pPr>
      <w:r w:rsidRPr="00864440">
        <w:rPr>
          <w:highlight w:val="lightGray"/>
          <w:rPrChange w:id="82" w:author="George Beeler" w:date="2012-11-09T17:04:00Z">
            <w:rPr/>
          </w:rPrChange>
        </w:rPr>
        <w:t>This will contain HCAS</w:t>
      </w:r>
      <w:r w:rsidRPr="00E65851">
        <w:rPr>
          <w:highlight w:val="lightGray"/>
          <w:rPrChange w:id="83" w:author="George Beeler" w:date="2012-11-09T17:26:00Z">
            <w:rPr/>
          </w:rPrChange>
        </w:rPr>
        <w:t>E</w:t>
      </w:r>
      <w:r w:rsidR="00797673" w:rsidRPr="00E65851">
        <w:rPr>
          <w:highlight w:val="lightGray"/>
          <w:rPrChange w:id="84" w:author="George Beeler" w:date="2012-11-09T17:26:00Z">
            <w:rPr/>
          </w:rPrChange>
        </w:rPr>
        <w:t xml:space="preserve"> and </w:t>
      </w:r>
      <w:proofErr w:type="gramStart"/>
      <w:r w:rsidR="00797673" w:rsidRPr="00E65851">
        <w:rPr>
          <w:highlight w:val="lightGray"/>
          <w:rPrChange w:id="85" w:author="George Beeler" w:date="2012-11-09T17:26:00Z">
            <w:rPr/>
          </w:rPrChange>
        </w:rPr>
        <w:t>all of its</w:t>
      </w:r>
      <w:proofErr w:type="gramEnd"/>
      <w:r w:rsidR="00797673" w:rsidRPr="00E65851">
        <w:rPr>
          <w:highlight w:val="lightGray"/>
          <w:rPrChange w:id="86" w:author="George Beeler" w:date="2012-11-09T17:26:00Z">
            <w:rPr/>
          </w:rPrChange>
        </w:rPr>
        <w:t xml:space="preserve"> descendant.</w:t>
      </w:r>
      <w:r w:rsidRPr="00E65851">
        <w:rPr>
          <w:highlight w:val="lightGray"/>
          <w:rPrChange w:id="87" w:author="George Beeler" w:date="2012-11-09T17:26:00Z">
            <w:rPr/>
          </w:rPrChange>
        </w:rPr>
        <w:t xml:space="preserve"> </w:t>
      </w:r>
    </w:p>
    <w:p w:rsidR="00F75902" w:rsidRPr="00E65851" w:rsidRDefault="00F75902" w:rsidP="00F75902">
      <w:pPr>
        <w:pStyle w:val="ListParagraph"/>
        <w:spacing w:after="200"/>
        <w:contextualSpacing/>
        <w:rPr>
          <w:highlight w:val="lightGray"/>
          <w:rPrChange w:id="88" w:author="George Beeler" w:date="2012-11-09T17:26:00Z">
            <w:rPr/>
          </w:rPrChange>
        </w:rPr>
      </w:pPr>
    </w:p>
    <w:p w:rsidR="00F75902" w:rsidRPr="00E65851" w:rsidRDefault="00F75902" w:rsidP="00F75902">
      <w:pPr>
        <w:pStyle w:val="ListParagraph"/>
        <w:spacing w:after="200"/>
        <w:contextualSpacing/>
        <w:rPr>
          <w:highlight w:val="lightGray"/>
          <w:rPrChange w:id="89" w:author="George Beeler" w:date="2012-11-09T17:26:00Z">
            <w:rPr/>
          </w:rPrChange>
        </w:rPr>
      </w:pPr>
      <w:r w:rsidRPr="00E65851">
        <w:rPr>
          <w:highlight w:val="lightGray"/>
          <w:rPrChange w:id="90" w:author="George Beeler" w:date="2012-11-09T17:26:00Z">
            <w:rPr/>
          </w:rPrChange>
        </w:rPr>
        <w:t>Create a new "pro forma" value set with name</w:t>
      </w:r>
    </w:p>
    <w:p w:rsidR="00F75902" w:rsidRPr="00E65851" w:rsidRDefault="00F75902" w:rsidP="00F75902">
      <w:pPr>
        <w:pStyle w:val="ListParagraph"/>
        <w:spacing w:after="200"/>
        <w:contextualSpacing/>
        <w:rPr>
          <w:highlight w:val="lightGray"/>
          <w:rPrChange w:id="91" w:author="George Beeler" w:date="2012-11-09T17:26:00Z">
            <w:rPr/>
          </w:rPrChange>
        </w:rPr>
      </w:pPr>
      <w:r w:rsidRPr="00864440">
        <w:rPr>
          <w:highlight w:val="lightGray"/>
          <w:rPrChange w:id="92" w:author="George Beeler" w:date="2012-11-09T17:04:00Z">
            <w:rPr/>
          </w:rPrChange>
        </w:rPr>
        <w:t>ActClass</w:t>
      </w:r>
      <w:r w:rsidRPr="002E3E43">
        <w:rPr>
          <w:strike/>
          <w:highlight w:val="red"/>
          <w:rPrChange w:id="93" w:author="George Beeler" w:date="2012-11-09T17:01:00Z">
            <w:rPr/>
          </w:rPrChange>
        </w:rPr>
        <w:t>PublicHealth</w:t>
      </w:r>
      <w:r w:rsidRPr="00E65851">
        <w:rPr>
          <w:highlight w:val="lightGray"/>
          <w:rPrChange w:id="94" w:author="George Beeler" w:date="2012-11-09T17:26:00Z">
            <w:rPr/>
          </w:rPrChange>
        </w:rPr>
        <w:t>Outbreak2</w:t>
      </w:r>
      <w:ins w:id="95" w:author="George Beeler" w:date="2012-11-09T17:01:00Z">
        <w:r w:rsidR="002E3E43" w:rsidRPr="00E65851">
          <w:rPr>
            <w:highlight w:val="lightGray"/>
            <w:rPrChange w:id="96" w:author="George Beeler" w:date="2012-11-09T17:26:00Z">
              <w:rPr>
                <w:highlight w:val="green"/>
              </w:rPr>
            </w:rPrChange>
          </w:rPr>
          <w:t xml:space="preserve"> (</w:t>
        </w:r>
        <w:proofErr w:type="spellStart"/>
        <w:r w:rsidR="002E3E43" w:rsidRPr="00E65851">
          <w:rPr>
            <w:highlight w:val="lightGray"/>
            <w:rPrChange w:id="97" w:author="George Beeler" w:date="2012-11-09T17:26:00Z">
              <w:rPr>
                <w:highlight w:val="green"/>
              </w:rPr>
            </w:rPrChange>
          </w:rPr>
          <w:t>PublicHealth</w:t>
        </w:r>
        <w:proofErr w:type="spellEnd"/>
        <w:r w:rsidR="002E3E43" w:rsidRPr="00E65851">
          <w:rPr>
            <w:highlight w:val="lightGray"/>
            <w:rPrChange w:id="98" w:author="George Beeler" w:date="2012-11-09T17:26:00Z">
              <w:rPr>
                <w:highlight w:val="green"/>
              </w:rPr>
            </w:rPrChange>
          </w:rPr>
          <w:t>" should NOT be in this string.</w:t>
        </w:r>
      </w:ins>
      <w:ins w:id="99" w:author="George Beeler" w:date="2012-11-09T17:02:00Z">
        <w:r w:rsidR="002E3E43" w:rsidRPr="00E65851">
          <w:rPr>
            <w:highlight w:val="lightGray"/>
            <w:rPrChange w:id="100" w:author="George Beeler" w:date="2012-11-09T17:26:00Z">
              <w:rPr>
                <w:highlight w:val="green"/>
              </w:rPr>
            </w:rPrChange>
          </w:rPr>
          <w:t xml:space="preserve"> It is an Outbreak, not a </w:t>
        </w:r>
        <w:proofErr w:type="spellStart"/>
        <w:r w:rsidR="002E3E43" w:rsidRPr="00E65851">
          <w:rPr>
            <w:highlight w:val="lightGray"/>
            <w:rPrChange w:id="101" w:author="George Beeler" w:date="2012-11-09T17:26:00Z">
              <w:rPr>
                <w:highlight w:val="green"/>
              </w:rPr>
            </w:rPrChange>
          </w:rPr>
          <w:t>PublicHealthOutbreak</w:t>
        </w:r>
      </w:ins>
      <w:proofErr w:type="spellEnd"/>
      <w:ins w:id="102" w:author="George Beeler" w:date="2012-11-09T17:01:00Z">
        <w:r w:rsidR="002E3E43" w:rsidRPr="00E65851">
          <w:rPr>
            <w:highlight w:val="lightGray"/>
            <w:rPrChange w:id="103" w:author="George Beeler" w:date="2012-11-09T17:26:00Z">
              <w:rPr>
                <w:highlight w:val="green"/>
              </w:rPr>
            </w:rPrChange>
          </w:rPr>
          <w:t>)</w:t>
        </w:r>
      </w:ins>
    </w:p>
    <w:p w:rsidR="00F75902" w:rsidRDefault="00F75902" w:rsidP="00F75902">
      <w:pPr>
        <w:pStyle w:val="ListParagraph"/>
        <w:spacing w:after="200"/>
        <w:contextualSpacing/>
      </w:pPr>
      <w:proofErr w:type="gramStart"/>
      <w:r w:rsidRPr="00E65851">
        <w:rPr>
          <w:highlight w:val="lightGray"/>
          <w:rPrChange w:id="104" w:author="George Beeler" w:date="2012-11-09T17:26:00Z">
            <w:rPr/>
          </w:rPrChange>
        </w:rPr>
        <w:t>containing</w:t>
      </w:r>
      <w:proofErr w:type="gramEnd"/>
      <w:r w:rsidRPr="00E65851">
        <w:rPr>
          <w:highlight w:val="lightGray"/>
          <w:rPrChange w:id="105" w:author="George Beeler" w:date="2012-11-09T17:26:00Z">
            <w:rPr/>
          </w:rPrChange>
        </w:rPr>
        <w:t xml:space="preserve"> OUTBR</w:t>
      </w:r>
      <w:r w:rsidR="00797673" w:rsidRPr="00E65851">
        <w:rPr>
          <w:highlight w:val="lightGray"/>
          <w:rPrChange w:id="106" w:author="George Beeler" w:date="2012-11-09T17:26:00Z">
            <w:rPr/>
          </w:rPrChange>
        </w:rPr>
        <w:t xml:space="preserve"> and all of its descendants</w:t>
      </w:r>
      <w:r w:rsidRPr="00E65851">
        <w:rPr>
          <w:highlight w:val="lightGray"/>
          <w:rPrChange w:id="107" w:author="George Beeler" w:date="2012-11-09T17:26:00Z">
            <w:rPr/>
          </w:rPrChange>
        </w:rPr>
        <w:t>.</w:t>
      </w:r>
    </w:p>
    <w:p w:rsidR="00F75902" w:rsidRDefault="00F75902" w:rsidP="00F75902">
      <w:pPr>
        <w:pStyle w:val="ListParagraph"/>
        <w:spacing w:after="200"/>
        <w:contextualSpacing/>
      </w:pPr>
    </w:p>
    <w:p w:rsidR="00F75902" w:rsidRPr="00864440" w:rsidRDefault="00F75902" w:rsidP="00F75902">
      <w:pPr>
        <w:pStyle w:val="ListParagraph"/>
        <w:spacing w:after="200"/>
        <w:contextualSpacing/>
        <w:rPr>
          <w:highlight w:val="lightGray"/>
          <w:rPrChange w:id="108" w:author="George Beeler" w:date="2012-11-09T17:04:00Z">
            <w:rPr/>
          </w:rPrChange>
        </w:rPr>
      </w:pPr>
      <w:smartTag w:uri="urn:schemas-microsoft-com:office:smarttags" w:element="PersonName">
        <w:r w:rsidRPr="00864440">
          <w:rPr>
            <w:highlight w:val="lightGray"/>
            <w:rPrChange w:id="109" w:author="George Beeler" w:date="2012-11-09T17:04:00Z">
              <w:rPr/>
            </w:rPrChange>
          </w:rPr>
          <w:t>De</w:t>
        </w:r>
      </w:smartTag>
      <w:r w:rsidRPr="00864440">
        <w:rPr>
          <w:highlight w:val="lightGray"/>
          <w:rPrChange w:id="110" w:author="George Beeler" w:date="2012-11-09T17:04:00Z">
            <w:rPr/>
          </w:rPrChange>
        </w:rPr>
        <w:t xml:space="preserve">precate existing value sets </w:t>
      </w:r>
    </w:p>
    <w:p w:rsidR="00F75902" w:rsidRPr="00864440" w:rsidRDefault="007135CE" w:rsidP="00F75902">
      <w:pPr>
        <w:pStyle w:val="ListParagraph"/>
        <w:spacing w:after="200"/>
        <w:contextualSpacing/>
        <w:rPr>
          <w:highlight w:val="lightGray"/>
          <w:rPrChange w:id="111" w:author="George Beeler" w:date="2012-11-09T17:04:00Z">
            <w:rPr/>
          </w:rPrChange>
        </w:rPr>
      </w:pPr>
      <w:proofErr w:type="spellStart"/>
      <w:r w:rsidRPr="00864440">
        <w:rPr>
          <w:highlight w:val="lightGray"/>
          <w:rPrChange w:id="112" w:author="George Beeler" w:date="2012-11-09T17:04:00Z">
            <w:rPr/>
          </w:rPrChange>
        </w:rPr>
        <w:t>ActClassOutbreak</w:t>
      </w:r>
      <w:proofErr w:type="spellEnd"/>
      <w:r w:rsidRPr="00864440">
        <w:rPr>
          <w:highlight w:val="lightGray"/>
          <w:rPrChange w:id="113" w:author="George Beeler" w:date="2012-11-09T17:04:00Z">
            <w:rPr/>
          </w:rPrChange>
        </w:rPr>
        <w:t xml:space="preserve"> (</w:t>
      </w:r>
      <w:r w:rsidR="00F75902" w:rsidRPr="00864440">
        <w:rPr>
          <w:highlight w:val="lightGray"/>
          <w:rPrChange w:id="114" w:author="George Beeler" w:date="2012-11-09T17:04:00Z">
            <w:rPr/>
          </w:rPrChange>
        </w:rPr>
        <w:t>2.16.840.1.113883.1.11.20232</w:t>
      </w:r>
      <w:r w:rsidRPr="00864440">
        <w:rPr>
          <w:highlight w:val="lightGray"/>
          <w:rPrChange w:id="115" w:author="George Beeler" w:date="2012-11-09T17:04:00Z">
            <w:rPr/>
          </w:rPrChange>
        </w:rPr>
        <w:t>)</w:t>
      </w:r>
    </w:p>
    <w:p w:rsidR="00F75902" w:rsidRPr="00864440" w:rsidRDefault="007135CE" w:rsidP="00F75902">
      <w:pPr>
        <w:pStyle w:val="ListParagraph"/>
        <w:spacing w:after="200"/>
        <w:contextualSpacing/>
        <w:rPr>
          <w:highlight w:val="lightGray"/>
          <w:rPrChange w:id="116" w:author="George Beeler" w:date="2012-11-09T17:04:00Z">
            <w:rPr/>
          </w:rPrChange>
        </w:rPr>
      </w:pPr>
      <w:proofErr w:type="spellStart"/>
      <w:r w:rsidRPr="00864440">
        <w:rPr>
          <w:highlight w:val="lightGray"/>
          <w:rPrChange w:id="117" w:author="George Beeler" w:date="2012-11-09T17:04:00Z">
            <w:rPr/>
          </w:rPrChange>
        </w:rPr>
        <w:t>ActClassPublicHealthCase</w:t>
      </w:r>
      <w:proofErr w:type="spellEnd"/>
      <w:r w:rsidRPr="00864440">
        <w:rPr>
          <w:highlight w:val="lightGray"/>
          <w:rPrChange w:id="118" w:author="George Beeler" w:date="2012-11-09T17:04:00Z">
            <w:rPr/>
          </w:rPrChange>
        </w:rPr>
        <w:t xml:space="preserve"> (</w:t>
      </w:r>
      <w:r w:rsidR="00F75902" w:rsidRPr="00864440">
        <w:rPr>
          <w:highlight w:val="lightGray"/>
          <w:rPrChange w:id="119" w:author="George Beeler" w:date="2012-11-09T17:04:00Z">
            <w:rPr/>
          </w:rPrChange>
        </w:rPr>
        <w:t>2.16.840.1.113883.1.11.11530</w:t>
      </w:r>
      <w:r w:rsidRPr="00864440">
        <w:rPr>
          <w:highlight w:val="lightGray"/>
          <w:rPrChange w:id="120" w:author="George Beeler" w:date="2012-11-09T17:04:00Z">
            <w:rPr/>
          </w:rPrChange>
        </w:rPr>
        <w:t>)</w:t>
      </w:r>
    </w:p>
    <w:p w:rsidR="00F75902" w:rsidRPr="00864440" w:rsidRDefault="00F75902" w:rsidP="00F75902">
      <w:pPr>
        <w:pStyle w:val="ListParagraph"/>
        <w:spacing w:after="200"/>
        <w:contextualSpacing/>
        <w:rPr>
          <w:highlight w:val="lightGray"/>
          <w:rPrChange w:id="121" w:author="George Beeler" w:date="2012-11-09T17:04:00Z">
            <w:rPr/>
          </w:rPrChange>
        </w:rPr>
      </w:pPr>
      <w:proofErr w:type="gramStart"/>
      <w:r w:rsidRPr="00864440">
        <w:rPr>
          <w:highlight w:val="lightGray"/>
          <w:rPrChange w:id="122" w:author="George Beeler" w:date="2012-11-09T17:04:00Z">
            <w:rPr/>
          </w:rPrChange>
        </w:rPr>
        <w:t>since</w:t>
      </w:r>
      <w:proofErr w:type="gramEnd"/>
      <w:r w:rsidRPr="00864440">
        <w:rPr>
          <w:highlight w:val="lightGray"/>
          <w:rPrChange w:id="123" w:author="George Beeler" w:date="2012-11-09T17:04:00Z">
            <w:rPr/>
          </w:rPrChange>
        </w:rPr>
        <w:t xml:space="preserve"> they contain </w:t>
      </w:r>
      <w:r w:rsidR="007135CE" w:rsidRPr="00864440">
        <w:rPr>
          <w:highlight w:val="lightGray"/>
          <w:rPrChange w:id="124" w:author="George Beeler" w:date="2012-11-09T17:04:00Z">
            <w:rPr/>
          </w:rPrChange>
        </w:rPr>
        <w:t xml:space="preserve">the </w:t>
      </w:r>
      <w:r w:rsidRPr="00864440">
        <w:rPr>
          <w:highlight w:val="lightGray"/>
          <w:rPrChange w:id="125" w:author="George Beeler" w:date="2012-11-09T17:04:00Z">
            <w:rPr/>
          </w:rPrChange>
        </w:rPr>
        <w:t>deprecated codes CASE and OUTB</w:t>
      </w:r>
    </w:p>
    <w:p w:rsidR="00F75902" w:rsidRPr="00864440" w:rsidRDefault="00F75902" w:rsidP="00F75902">
      <w:pPr>
        <w:pStyle w:val="ListParagraph"/>
        <w:spacing w:after="200"/>
        <w:contextualSpacing/>
        <w:rPr>
          <w:highlight w:val="lightGray"/>
          <w:rPrChange w:id="126" w:author="George Beeler" w:date="2012-11-09T17:05:00Z">
            <w:rPr/>
          </w:rPrChange>
        </w:rPr>
      </w:pPr>
      <w:r w:rsidRPr="0099343B">
        <w:rPr>
          <w:highlight w:val="green"/>
          <w:rPrChange w:id="127" w:author="George Beeler" w:date="2012-11-09T15:46:00Z">
            <w:rPr/>
          </w:rPrChange>
        </w:rPr>
        <w:br/>
        <w:t>I</w:t>
      </w:r>
      <w:r w:rsidRPr="00864440">
        <w:rPr>
          <w:highlight w:val="lightGray"/>
          <w:rPrChange w:id="128" w:author="George Beeler" w:date="2012-11-09T17:05:00Z">
            <w:rPr/>
          </w:rPrChange>
        </w:rPr>
        <w:t>t is assumed that new value sets with new names are needed and old ones cannot be altered (hence the “2” suffix, since the new print names are the same as for the deprecated class codes)</w:t>
      </w:r>
      <w:r w:rsidR="007135CE" w:rsidRPr="00864440">
        <w:rPr>
          <w:highlight w:val="lightGray"/>
          <w:rPrChange w:id="129" w:author="George Beeler" w:date="2012-11-09T17:05:00Z">
            <w:rPr/>
          </w:rPrChange>
        </w:rPr>
        <w:t>.</w:t>
      </w:r>
      <w:r w:rsidR="007135CE" w:rsidRPr="00864440">
        <w:rPr>
          <w:highlight w:val="lightGray"/>
          <w:rPrChange w:id="130" w:author="George Beeler" w:date="2012-11-09T17:05:00Z">
            <w:rPr/>
          </w:rPrChange>
        </w:rPr>
        <w:br/>
      </w:r>
    </w:p>
    <w:p w:rsidR="00F75902" w:rsidRPr="00864440" w:rsidRDefault="007135CE" w:rsidP="00F75902">
      <w:pPr>
        <w:pStyle w:val="ListParagraph"/>
        <w:spacing w:after="200"/>
        <w:contextualSpacing/>
        <w:rPr>
          <w:highlight w:val="lightGray"/>
          <w:rPrChange w:id="131" w:author="George Beeler" w:date="2012-11-09T17:06:00Z">
            <w:rPr/>
          </w:rPrChange>
        </w:rPr>
      </w:pPr>
      <w:r w:rsidRPr="00864440">
        <w:rPr>
          <w:highlight w:val="lightGray"/>
          <w:rPrChange w:id="132" w:author="George Beeler" w:date="2012-11-09T17:06:00Z">
            <w:rPr/>
          </w:rPrChange>
        </w:rPr>
        <w:t xml:space="preserve">Existing value set </w:t>
      </w:r>
      <w:proofErr w:type="spellStart"/>
      <w:r w:rsidR="00F75902" w:rsidRPr="00864440">
        <w:rPr>
          <w:highlight w:val="lightGray"/>
          <w:rPrChange w:id="133" w:author="George Beeler" w:date="2012-11-09T17:06:00Z">
            <w:rPr/>
          </w:rPrChange>
        </w:rPr>
        <w:t>ActClassConcern</w:t>
      </w:r>
      <w:proofErr w:type="spellEnd"/>
      <w:r w:rsidRPr="00864440">
        <w:rPr>
          <w:highlight w:val="lightGray"/>
          <w:rPrChange w:id="134" w:author="George Beeler" w:date="2012-11-09T17:06:00Z">
            <w:rPr/>
          </w:rPrChange>
        </w:rPr>
        <w:t xml:space="preserve"> (</w:t>
      </w:r>
      <w:r w:rsidR="00F75902" w:rsidRPr="00864440">
        <w:rPr>
          <w:highlight w:val="lightGray"/>
          <w:rPrChange w:id="135" w:author="George Beeler" w:date="2012-11-09T17:06:00Z">
            <w:rPr/>
          </w:rPrChange>
        </w:rPr>
        <w:t>2.16.840.1.113883.1.11.20347</w:t>
      </w:r>
      <w:r w:rsidRPr="00864440">
        <w:rPr>
          <w:highlight w:val="lightGray"/>
          <w:rPrChange w:id="136" w:author="George Beeler" w:date="2012-11-09T17:06:00Z">
            <w:rPr/>
          </w:rPrChange>
        </w:rPr>
        <w:t>)</w:t>
      </w:r>
    </w:p>
    <w:p w:rsidR="00F75902" w:rsidRPr="00E65851" w:rsidRDefault="00F75902" w:rsidP="00F75902">
      <w:pPr>
        <w:pStyle w:val="ListParagraph"/>
        <w:spacing w:after="200"/>
        <w:contextualSpacing/>
      </w:pPr>
      <w:proofErr w:type="gramStart"/>
      <w:r w:rsidRPr="00864440">
        <w:rPr>
          <w:highlight w:val="lightGray"/>
          <w:rPrChange w:id="137" w:author="George Beeler" w:date="2012-11-09T17:06:00Z">
            <w:rPr/>
          </w:rPrChange>
        </w:rPr>
        <w:t>will</w:t>
      </w:r>
      <w:proofErr w:type="gramEnd"/>
      <w:r w:rsidRPr="00864440">
        <w:rPr>
          <w:highlight w:val="lightGray"/>
          <w:rPrChange w:id="138" w:author="George Beeler" w:date="2012-11-09T17:06:00Z">
            <w:rPr/>
          </w:rPrChange>
        </w:rPr>
        <w:t xml:space="preserve"> now contain CONC, HCASE and OUTBR.</w:t>
      </w:r>
      <w:r w:rsidRPr="00864440">
        <w:rPr>
          <w:highlight w:val="lightGray"/>
          <w:rPrChange w:id="139" w:author="George Beeler" w:date="2012-11-09T17:06:00Z">
            <w:rPr/>
          </w:rPrChange>
        </w:rPr>
        <w:br/>
      </w:r>
    </w:p>
    <w:p w:rsidR="00F75902" w:rsidRPr="00E65851" w:rsidRDefault="00F75902" w:rsidP="00F75902">
      <w:pPr>
        <w:pStyle w:val="ListParagraph"/>
        <w:numPr>
          <w:ilvl w:val="0"/>
          <w:numId w:val="3"/>
        </w:numPr>
        <w:spacing w:after="200"/>
        <w:contextualSpacing/>
        <w:rPr>
          <w:rPrChange w:id="140" w:author="George Beeler" w:date="2012-11-09T17:27:00Z">
            <w:rPr/>
          </w:rPrChange>
        </w:rPr>
      </w:pPr>
      <w:smartTag w:uri="urn:schemas-microsoft-com:office:smarttags" w:element="PersonName">
        <w:r w:rsidRPr="00E65851">
          <w:rPr>
            <w:rPrChange w:id="141" w:author="George Beeler" w:date="2012-11-09T17:27:00Z">
              <w:rPr/>
            </w:rPrChange>
          </w:rPr>
          <w:t>De</w:t>
        </w:r>
      </w:smartTag>
      <w:r w:rsidRPr="00E65851">
        <w:rPr>
          <w:rPrChange w:id="142" w:author="George Beeler" w:date="2012-11-09T17:27:00Z">
            <w:rPr/>
          </w:rPrChange>
        </w:rPr>
        <w:t>precate the physical RIM class PublicHealthCase (RIM document section 6.47 in NE 2011). This will also deprecate its attributes:</w:t>
      </w:r>
    </w:p>
    <w:p w:rsidR="00F75902" w:rsidRPr="00E65851" w:rsidRDefault="00F75902" w:rsidP="00F75902">
      <w:pPr>
        <w:pStyle w:val="ListParagraph"/>
        <w:numPr>
          <w:ilvl w:val="0"/>
          <w:numId w:val="5"/>
        </w:numPr>
        <w:spacing w:after="200"/>
        <w:contextualSpacing/>
        <w:rPr>
          <w:rPrChange w:id="143" w:author="George Beeler" w:date="2012-11-09T17:27:00Z">
            <w:rPr/>
          </w:rPrChange>
        </w:rPr>
      </w:pPr>
      <w:r w:rsidRPr="00E65851">
        <w:rPr>
          <w:rPrChange w:id="144" w:author="George Beeler" w:date="2012-11-09T17:27:00Z">
            <w:rPr/>
          </w:rPrChange>
        </w:rPr>
        <w:t>detectionMethodCode (CD)</w:t>
      </w:r>
      <w:r w:rsidRPr="00E65851">
        <w:rPr>
          <w:rPrChange w:id="145" w:author="George Beeler" w:date="2012-11-09T17:27:00Z">
            <w:rPr/>
          </w:rPrChange>
        </w:rPr>
        <w:br/>
        <w:t xml:space="preserve">transmissionModeCode  (CD) </w:t>
      </w:r>
    </w:p>
    <w:p w:rsidR="00F75902" w:rsidRPr="00E65851" w:rsidRDefault="00F75902" w:rsidP="00F75902">
      <w:pPr>
        <w:pStyle w:val="ListParagraph"/>
        <w:numPr>
          <w:ilvl w:val="0"/>
          <w:numId w:val="5"/>
        </w:numPr>
        <w:spacing w:after="200"/>
        <w:contextualSpacing/>
        <w:rPr>
          <w:rPrChange w:id="146" w:author="George Beeler" w:date="2012-11-09T17:27:00Z">
            <w:rPr/>
          </w:rPrChange>
        </w:rPr>
      </w:pPr>
      <w:r w:rsidRPr="00E65851">
        <w:rPr>
          <w:rPrChange w:id="147" w:author="George Beeler" w:date="2012-11-09T17:27:00Z">
            <w:rPr/>
          </w:rPrChange>
        </w:rPr>
        <w:t xml:space="preserve">diseaseImportedCode (CD) </w:t>
      </w:r>
    </w:p>
    <w:p w:rsidR="00F75902" w:rsidRPr="00864440" w:rsidRDefault="00F75902" w:rsidP="00F75902">
      <w:pPr>
        <w:pStyle w:val="ListParagraph"/>
        <w:spacing w:after="200"/>
        <w:contextualSpacing/>
        <w:rPr>
          <w:highlight w:val="lightGray"/>
          <w:rPrChange w:id="148" w:author="George Beeler" w:date="2012-11-09T17:06:00Z">
            <w:rPr/>
          </w:rPrChange>
        </w:rPr>
      </w:pPr>
      <w:r w:rsidRPr="00E65851">
        <w:rPr>
          <w:rPrChange w:id="149" w:author="George Beeler" w:date="2012-11-09T17:27:00Z">
            <w:rPr/>
          </w:rPrChange>
        </w:rPr>
        <w:t>(Replacements for these are covered below)</w:t>
      </w:r>
      <w:r w:rsidRPr="00864440">
        <w:rPr>
          <w:highlight w:val="lightGray"/>
          <w:rPrChange w:id="150" w:author="George Beeler" w:date="2012-11-09T17:06:00Z">
            <w:rPr/>
          </w:rPrChange>
        </w:rPr>
        <w:br/>
      </w:r>
    </w:p>
    <w:p w:rsidR="00E1423A" w:rsidRPr="00864440" w:rsidRDefault="00E1423A" w:rsidP="00E1423A">
      <w:pPr>
        <w:pStyle w:val="ListParagraph"/>
        <w:numPr>
          <w:ilvl w:val="0"/>
          <w:numId w:val="3"/>
        </w:numPr>
        <w:spacing w:after="200"/>
        <w:contextualSpacing/>
        <w:rPr>
          <w:highlight w:val="lightGray"/>
          <w:rPrChange w:id="151" w:author="George Beeler" w:date="2012-11-09T17:06:00Z">
            <w:rPr/>
          </w:rPrChange>
        </w:rPr>
      </w:pPr>
      <w:r w:rsidRPr="00864440">
        <w:rPr>
          <w:highlight w:val="lightGray"/>
          <w:rPrChange w:id="152" w:author="George Beeler" w:date="2012-11-09T17:06:00Z">
            <w:rPr/>
          </w:rPrChange>
        </w:rPr>
        <w:t xml:space="preserve">Create values in </w:t>
      </w:r>
      <w:proofErr w:type="spellStart"/>
      <w:r w:rsidRPr="00864440">
        <w:rPr>
          <w:highlight w:val="lightGray"/>
          <w:rPrChange w:id="153" w:author="George Beeler" w:date="2012-11-09T17:06:00Z">
            <w:rPr/>
          </w:rPrChange>
        </w:rPr>
        <w:t>ActCode</w:t>
      </w:r>
      <w:proofErr w:type="spellEnd"/>
      <w:r w:rsidRPr="00864440">
        <w:rPr>
          <w:highlight w:val="lightGray"/>
          <w:rPrChange w:id="154" w:author="George Beeler" w:date="2012-11-09T17:06:00Z">
            <w:rPr/>
          </w:rPrChange>
        </w:rPr>
        <w:t xml:space="preserve"> [2.16.840.1.113883.5.4] to cover the attributes of the deprecated PublicHealthCase class’s </w:t>
      </w:r>
      <w:proofErr w:type="gramStart"/>
      <w:r w:rsidRPr="00864440">
        <w:rPr>
          <w:highlight w:val="lightGray"/>
          <w:rPrChange w:id="155" w:author="George Beeler" w:date="2012-11-09T17:06:00Z">
            <w:rPr/>
          </w:rPrChange>
        </w:rPr>
        <w:t>transmissionModeCode  and</w:t>
      </w:r>
      <w:proofErr w:type="gramEnd"/>
      <w:r w:rsidRPr="00864440">
        <w:rPr>
          <w:highlight w:val="lightGray"/>
          <w:rPrChange w:id="156" w:author="George Beeler" w:date="2012-11-09T17:06:00Z">
            <w:rPr/>
          </w:rPrChange>
        </w:rPr>
        <w:t xml:space="preserve"> </w:t>
      </w:r>
      <w:proofErr w:type="spellStart"/>
      <w:r w:rsidRPr="00864440">
        <w:rPr>
          <w:highlight w:val="lightGray"/>
          <w:rPrChange w:id="157" w:author="George Beeler" w:date="2012-11-09T17:06:00Z">
            <w:rPr/>
          </w:rPrChange>
        </w:rPr>
        <w:t>diseaseImportedCode</w:t>
      </w:r>
      <w:proofErr w:type="spellEnd"/>
      <w:r w:rsidRPr="00864440">
        <w:rPr>
          <w:highlight w:val="lightGray"/>
          <w:rPrChange w:id="158" w:author="George Beeler" w:date="2012-11-09T17:06:00Z">
            <w:rPr/>
          </w:rPrChange>
        </w:rPr>
        <w:t xml:space="preserve"> respectively “</w:t>
      </w:r>
      <w:r w:rsidR="00FD75DA" w:rsidRPr="00864440">
        <w:rPr>
          <w:highlight w:val="lightGray"/>
          <w:rPrChange w:id="159" w:author="George Beeler" w:date="2012-11-09T17:06:00Z">
            <w:rPr/>
          </w:rPrChange>
        </w:rPr>
        <w:t>CTMO</w:t>
      </w:r>
      <w:r w:rsidRPr="00864440">
        <w:rPr>
          <w:highlight w:val="lightGray"/>
          <w:rPrChange w:id="160" w:author="George Beeler" w:date="2012-11-09T17:06:00Z">
            <w:rPr/>
          </w:rPrChange>
        </w:rPr>
        <w:t>” and “</w:t>
      </w:r>
      <w:r w:rsidR="00FD75DA" w:rsidRPr="00864440">
        <w:rPr>
          <w:highlight w:val="lightGray"/>
          <w:rPrChange w:id="161" w:author="George Beeler" w:date="2012-11-09T17:06:00Z">
            <w:rPr/>
          </w:rPrChange>
        </w:rPr>
        <w:t>CDIO</w:t>
      </w:r>
      <w:r w:rsidRPr="00864440">
        <w:rPr>
          <w:highlight w:val="lightGray"/>
          <w:rPrChange w:id="162" w:author="George Beeler" w:date="2012-11-09T17:06:00Z">
            <w:rPr/>
          </w:rPrChange>
        </w:rPr>
        <w:t xml:space="preserve">”. These to be created at level 1 </w:t>
      </w:r>
      <w:proofErr w:type="gramStart"/>
      <w:r w:rsidRPr="00864440">
        <w:rPr>
          <w:highlight w:val="lightGray"/>
          <w:rPrChange w:id="163" w:author="George Beeler" w:date="2012-11-09T17:06:00Z">
            <w:rPr/>
          </w:rPrChange>
        </w:rPr>
        <w:t>codes</w:t>
      </w:r>
      <w:proofErr w:type="gramEnd"/>
      <w:r w:rsidRPr="00864440">
        <w:rPr>
          <w:highlight w:val="lightGray"/>
          <w:rPrChange w:id="164" w:author="George Beeler" w:date="2012-11-09T17:06:00Z">
            <w:rPr/>
          </w:rPrChange>
        </w:rPr>
        <w:t xml:space="preserve"> under </w:t>
      </w:r>
      <w:r w:rsidR="00B3139A" w:rsidRPr="00864440">
        <w:rPr>
          <w:highlight w:val="lightGray"/>
          <w:rPrChange w:id="165" w:author="George Beeler" w:date="2012-11-09T17:06:00Z">
            <w:rPr/>
          </w:rPrChange>
        </w:rPr>
        <w:t>the</w:t>
      </w:r>
      <w:r w:rsidRPr="00864440">
        <w:rPr>
          <w:highlight w:val="lightGray"/>
          <w:rPrChange w:id="166" w:author="George Beeler" w:date="2012-11-09T17:06:00Z">
            <w:rPr/>
          </w:rPrChange>
        </w:rPr>
        <w:t xml:space="preserve"> “</w:t>
      </w:r>
      <w:proofErr w:type="spellStart"/>
      <w:r w:rsidR="00B3139A" w:rsidRPr="00864440">
        <w:rPr>
          <w:highlight w:val="lightGray"/>
          <w:rPrChange w:id="167" w:author="George Beeler" w:date="2012-11-09T17:06:00Z">
            <w:rPr/>
          </w:rPrChange>
        </w:rPr>
        <w:t>ObservationType</w:t>
      </w:r>
      <w:proofErr w:type="spellEnd"/>
      <w:r w:rsidRPr="00864440">
        <w:rPr>
          <w:highlight w:val="lightGray"/>
          <w:rPrChange w:id="168" w:author="George Beeler" w:date="2012-11-09T17:06:00Z">
            <w:rPr/>
          </w:rPrChange>
        </w:rPr>
        <w:t>” level 0 heading.</w:t>
      </w:r>
    </w:p>
    <w:p w:rsidR="00F866B3" w:rsidRPr="00864440" w:rsidRDefault="00F866B3" w:rsidP="00E1423A">
      <w:pPr>
        <w:pStyle w:val="ListParagraph"/>
        <w:rPr>
          <w:highlight w:val="lightGray"/>
          <w:rPrChange w:id="169" w:author="George Beeler" w:date="2012-11-09T17:06:00Z">
            <w:rPr/>
          </w:rPrChange>
        </w:rPr>
      </w:pPr>
      <w:smartTag w:uri="urn:schemas-microsoft-com:office:smarttags" w:element="PersonName">
        <w:r w:rsidRPr="00864440">
          <w:rPr>
            <w:highlight w:val="lightGray"/>
            <w:rPrChange w:id="170" w:author="George Beeler" w:date="2012-11-09T17:06:00Z">
              <w:rPr/>
            </w:rPrChange>
          </w:rPr>
          <w:t>De</w:t>
        </w:r>
      </w:smartTag>
      <w:r w:rsidRPr="00864440">
        <w:rPr>
          <w:highlight w:val="lightGray"/>
          <w:rPrChange w:id="171" w:author="George Beeler" w:date="2012-11-09T17:06:00Z">
            <w:rPr/>
          </w:rPrChange>
        </w:rPr>
        <w:t xml:space="preserve">finition of </w:t>
      </w:r>
      <w:r w:rsidR="008A2C16" w:rsidRPr="00864440">
        <w:rPr>
          <w:highlight w:val="lightGray"/>
          <w:rPrChange w:id="172" w:author="George Beeler" w:date="2012-11-09T17:06:00Z">
            <w:rPr/>
          </w:rPrChange>
        </w:rPr>
        <w:t xml:space="preserve">CTMO (case transmission mode observation) </w:t>
      </w:r>
      <w:r w:rsidRPr="00864440">
        <w:rPr>
          <w:highlight w:val="lightGray"/>
          <w:rPrChange w:id="173" w:author="George Beeler" w:date="2012-11-09T17:06:00Z">
            <w:rPr/>
          </w:rPrChange>
        </w:rPr>
        <w:t>to be (based on the deprecated RIM attribute):</w:t>
      </w:r>
    </w:p>
    <w:p w:rsidR="00F866B3" w:rsidRPr="00864440" w:rsidRDefault="00F866B3" w:rsidP="00E1423A">
      <w:pPr>
        <w:pStyle w:val="ListParagraph"/>
        <w:rPr>
          <w:rFonts w:ascii="Times New Roman" w:hAnsi="Times New Roman"/>
          <w:highlight w:val="lightGray"/>
          <w:rPrChange w:id="174" w:author="George Beeler" w:date="2012-11-09T17:06:00Z">
            <w:rPr>
              <w:rFonts w:ascii="Times New Roman" w:hAnsi="Times New Roman"/>
            </w:rPr>
          </w:rPrChange>
        </w:rPr>
      </w:pPr>
      <w:r w:rsidRPr="00864440">
        <w:rPr>
          <w:rFonts w:ascii="Times New Roman" w:hAnsi="Times New Roman"/>
          <w:highlight w:val="lightGray"/>
          <w:rPrChange w:id="175" w:author="George Beeler" w:date="2012-11-09T17:06:00Z">
            <w:rPr>
              <w:rFonts w:ascii="Times New Roman" w:hAnsi="Times New Roman"/>
            </w:rPr>
          </w:rPrChange>
        </w:rPr>
        <w:t>An observation that states the mechanism by which disease was acquired by the living subject involved in the public health case.</w:t>
      </w:r>
    </w:p>
    <w:p w:rsidR="008A2C16" w:rsidRPr="00864440" w:rsidRDefault="00F75197" w:rsidP="00225C28">
      <w:pPr>
        <w:pStyle w:val="ListParagraph"/>
        <w:ind w:left="0" w:firstLine="720"/>
        <w:rPr>
          <w:highlight w:val="lightGray"/>
          <w:rPrChange w:id="176" w:author="George Beeler" w:date="2012-11-09T17:06:00Z">
            <w:rPr/>
          </w:rPrChange>
        </w:rPr>
      </w:pPr>
      <w:proofErr w:type="spellStart"/>
      <w:r w:rsidRPr="00864440">
        <w:rPr>
          <w:rFonts w:ascii="Times New Roman" w:hAnsi="Times New Roman"/>
          <w:highlight w:val="lightGray"/>
          <w:rPrChange w:id="177" w:author="George Beeler" w:date="2012-11-09T17:06:00Z">
            <w:rPr>
              <w:rFonts w:ascii="Times New Roman" w:hAnsi="Times New Roman"/>
            </w:rPr>
          </w:rPrChange>
        </w:rPr>
        <w:t>OpenIssue</w:t>
      </w:r>
      <w:proofErr w:type="spellEnd"/>
      <w:r w:rsidRPr="00864440">
        <w:rPr>
          <w:rFonts w:ascii="Times New Roman" w:hAnsi="Times New Roman"/>
          <w:highlight w:val="lightGray"/>
          <w:rPrChange w:id="178" w:author="George Beeler" w:date="2012-11-09T17:06:00Z">
            <w:rPr>
              <w:rFonts w:ascii="Times New Roman" w:hAnsi="Times New Roman"/>
            </w:rPr>
          </w:rPrChange>
        </w:rPr>
        <w:t>:</w:t>
      </w:r>
      <w:r w:rsidR="008A2C16" w:rsidRPr="00864440">
        <w:rPr>
          <w:highlight w:val="lightGray"/>
          <w:rPrChange w:id="179" w:author="George Beeler" w:date="2012-11-09T17:06:00Z">
            <w:rPr/>
          </w:rPrChange>
        </w:rPr>
        <w:t xml:space="preserve"> These codes could be moved to LOINC if it can be done before there are significant </w:t>
      </w:r>
      <w:proofErr w:type="spellStart"/>
      <w:r w:rsidR="008A2C16" w:rsidRPr="00864440">
        <w:rPr>
          <w:highlight w:val="lightGray"/>
          <w:rPrChange w:id="180" w:author="George Beeler" w:date="2012-11-09T17:06:00Z">
            <w:rPr/>
          </w:rPrChange>
        </w:rPr>
        <w:t>implemenations</w:t>
      </w:r>
      <w:proofErr w:type="spellEnd"/>
      <w:r w:rsidR="008A2C16" w:rsidRPr="00864440">
        <w:rPr>
          <w:highlight w:val="lightGray"/>
          <w:rPrChange w:id="181" w:author="George Beeler" w:date="2012-11-09T17:06:00Z">
            <w:rPr/>
          </w:rPrChange>
        </w:rPr>
        <w:t xml:space="preserve"> using these codes</w:t>
      </w:r>
    </w:p>
    <w:p w:rsidR="00F866B3" w:rsidRPr="00864440" w:rsidRDefault="00F866B3" w:rsidP="00F866B3">
      <w:pPr>
        <w:pStyle w:val="ListParagraph"/>
        <w:rPr>
          <w:highlight w:val="lightGray"/>
          <w:rPrChange w:id="182" w:author="George Beeler" w:date="2012-11-09T17:06:00Z">
            <w:rPr/>
          </w:rPrChange>
        </w:rPr>
      </w:pPr>
      <w:smartTag w:uri="urn:schemas-microsoft-com:office:smarttags" w:element="PersonName">
        <w:r w:rsidRPr="00864440">
          <w:rPr>
            <w:highlight w:val="lightGray"/>
            <w:rPrChange w:id="183" w:author="George Beeler" w:date="2012-11-09T17:06:00Z">
              <w:rPr/>
            </w:rPrChange>
          </w:rPr>
          <w:t>De</w:t>
        </w:r>
      </w:smartTag>
      <w:r w:rsidRPr="00864440">
        <w:rPr>
          <w:highlight w:val="lightGray"/>
          <w:rPrChange w:id="184" w:author="George Beeler" w:date="2012-11-09T17:06:00Z">
            <w:rPr/>
          </w:rPrChange>
        </w:rPr>
        <w:t xml:space="preserve">finition of </w:t>
      </w:r>
      <w:proofErr w:type="gramStart"/>
      <w:r w:rsidR="008A2C16" w:rsidRPr="00864440">
        <w:rPr>
          <w:highlight w:val="lightGray"/>
          <w:rPrChange w:id="185" w:author="George Beeler" w:date="2012-11-09T17:06:00Z">
            <w:rPr/>
          </w:rPrChange>
        </w:rPr>
        <w:t>CD</w:t>
      </w:r>
      <w:r w:rsidR="00FD75DA" w:rsidRPr="00864440">
        <w:rPr>
          <w:highlight w:val="lightGray"/>
          <w:rPrChange w:id="186" w:author="George Beeler" w:date="2012-11-09T17:06:00Z">
            <w:rPr/>
          </w:rPrChange>
        </w:rPr>
        <w:t>I</w:t>
      </w:r>
      <w:r w:rsidR="008A2C16" w:rsidRPr="00864440">
        <w:rPr>
          <w:highlight w:val="lightGray"/>
          <w:rPrChange w:id="187" w:author="George Beeler" w:date="2012-11-09T17:06:00Z">
            <w:rPr/>
          </w:rPrChange>
        </w:rPr>
        <w:t>O(</w:t>
      </w:r>
      <w:proofErr w:type="gramEnd"/>
      <w:r w:rsidR="008A2C16" w:rsidRPr="00864440">
        <w:rPr>
          <w:highlight w:val="lightGray"/>
          <w:rPrChange w:id="188" w:author="George Beeler" w:date="2012-11-09T17:06:00Z">
            <w:rPr/>
          </w:rPrChange>
        </w:rPr>
        <w:t xml:space="preserve">case disease imported observation) </w:t>
      </w:r>
      <w:r w:rsidRPr="00864440">
        <w:rPr>
          <w:highlight w:val="lightGray"/>
          <w:rPrChange w:id="189" w:author="George Beeler" w:date="2012-11-09T17:06:00Z">
            <w:rPr/>
          </w:rPrChange>
        </w:rPr>
        <w:t>to be (based on the deprecated RIM attribute):</w:t>
      </w:r>
    </w:p>
    <w:p w:rsidR="008A2C16" w:rsidRPr="00864440" w:rsidRDefault="00F866B3" w:rsidP="008A2C16">
      <w:pPr>
        <w:pStyle w:val="ListParagraph"/>
        <w:ind w:left="0"/>
        <w:rPr>
          <w:highlight w:val="lightGray"/>
          <w:rPrChange w:id="190" w:author="George Beeler" w:date="2012-11-09T17:06:00Z">
            <w:rPr/>
          </w:rPrChange>
        </w:rPr>
      </w:pPr>
      <w:proofErr w:type="gramStart"/>
      <w:r w:rsidRPr="00864440">
        <w:rPr>
          <w:rFonts w:ascii="Times New Roman" w:hAnsi="Times New Roman"/>
          <w:highlight w:val="lightGray"/>
          <w:rPrChange w:id="191" w:author="George Beeler" w:date="2012-11-09T17:06:00Z">
            <w:rPr>
              <w:rFonts w:ascii="Times New Roman" w:hAnsi="Times New Roman"/>
            </w:rPr>
          </w:rPrChange>
        </w:rPr>
        <w:t>An observation that states whether the disease was likely acquired outside the jurisdiction of observation, and if so, the nature of the inter-jurisdictional relationship.</w:t>
      </w:r>
      <w:proofErr w:type="gramEnd"/>
      <w:r w:rsidR="00E1423A" w:rsidRPr="00864440">
        <w:rPr>
          <w:rFonts w:ascii="Times New Roman" w:hAnsi="Times New Roman"/>
          <w:highlight w:val="lightGray"/>
          <w:rPrChange w:id="192" w:author="George Beeler" w:date="2012-11-09T17:06:00Z">
            <w:rPr>
              <w:rFonts w:ascii="Times New Roman" w:hAnsi="Times New Roman"/>
            </w:rPr>
          </w:rPrChange>
        </w:rPr>
        <w:br/>
      </w:r>
      <w:r w:rsidRPr="00864440">
        <w:rPr>
          <w:highlight w:val="lightGray"/>
          <w:rPrChange w:id="193" w:author="George Beeler" w:date="2012-11-09T17:06:00Z">
            <w:rPr/>
          </w:rPrChange>
        </w:rPr>
        <w:lastRenderedPageBreak/>
        <w:br/>
      </w:r>
      <w:r w:rsidR="008A2C16" w:rsidRPr="00864440">
        <w:rPr>
          <w:highlight w:val="lightGray"/>
          <w:rPrChange w:id="194" w:author="George Beeler" w:date="2012-11-09T17:06:00Z">
            <w:rPr/>
          </w:rPrChange>
        </w:rPr>
        <w:t xml:space="preserve">Open Issue:  These codes could be moved to LOINC if it can be done before there are significant </w:t>
      </w:r>
      <w:proofErr w:type="spellStart"/>
      <w:r w:rsidR="008A2C16" w:rsidRPr="00864440">
        <w:rPr>
          <w:highlight w:val="lightGray"/>
          <w:rPrChange w:id="195" w:author="George Beeler" w:date="2012-11-09T17:06:00Z">
            <w:rPr/>
          </w:rPrChange>
        </w:rPr>
        <w:t>implemenations</w:t>
      </w:r>
      <w:proofErr w:type="spellEnd"/>
      <w:r w:rsidR="008A2C16" w:rsidRPr="00864440">
        <w:rPr>
          <w:highlight w:val="lightGray"/>
          <w:rPrChange w:id="196" w:author="George Beeler" w:date="2012-11-09T17:06:00Z">
            <w:rPr/>
          </w:rPrChange>
        </w:rPr>
        <w:t xml:space="preserve"> using these codes</w:t>
      </w:r>
    </w:p>
    <w:p w:rsidR="00E1423A" w:rsidRPr="00F866B3" w:rsidRDefault="008A2C16" w:rsidP="008A2C16">
      <w:pPr>
        <w:pStyle w:val="ListParagraph"/>
        <w:rPr>
          <w:rFonts w:ascii="Times New Roman" w:hAnsi="Times New Roman"/>
        </w:rPr>
      </w:pPr>
      <w:r w:rsidRPr="00864440">
        <w:rPr>
          <w:highlight w:val="lightGray"/>
          <w:rPrChange w:id="197" w:author="George Beeler" w:date="2012-11-09T17:06:00Z">
            <w:rPr/>
          </w:rPrChange>
        </w:rPr>
        <w:t xml:space="preserve"> </w:t>
      </w:r>
      <w:r w:rsidR="00F866B3" w:rsidRPr="00864440">
        <w:rPr>
          <w:highlight w:val="lightGray"/>
          <w:rPrChange w:id="198" w:author="George Beeler" w:date="2012-11-09T17:06:00Z">
            <w:rPr/>
          </w:rPrChange>
        </w:rPr>
        <w:t>(Note that new codes are not needed for deprecated attribute detectionMethodCode, see Model Changes 2c below for rationale).</w:t>
      </w:r>
    </w:p>
    <w:p w:rsidR="00E1423A" w:rsidRPr="00864440" w:rsidRDefault="008A2C16" w:rsidP="00E1423A">
      <w:pPr>
        <w:pStyle w:val="ListParagraph"/>
        <w:numPr>
          <w:ilvl w:val="0"/>
          <w:numId w:val="3"/>
        </w:numPr>
        <w:spacing w:after="200"/>
        <w:contextualSpacing/>
        <w:rPr>
          <w:highlight w:val="lightGray"/>
          <w:rPrChange w:id="199" w:author="George Beeler" w:date="2012-11-09T17:08:00Z">
            <w:rPr/>
          </w:rPrChange>
        </w:rPr>
      </w:pPr>
      <w:r w:rsidRPr="00864440">
        <w:rPr>
          <w:highlight w:val="lightGray"/>
          <w:rPrChange w:id="200" w:author="George Beeler" w:date="2012-11-09T17:08:00Z">
            <w:rPr/>
          </w:rPrChange>
        </w:rPr>
        <w:t xml:space="preserve">Move the </w:t>
      </w:r>
      <w:r w:rsidR="00E1423A" w:rsidRPr="00864440">
        <w:rPr>
          <w:highlight w:val="lightGray"/>
          <w:rPrChange w:id="201" w:author="George Beeler" w:date="2012-11-09T17:08:00Z">
            <w:rPr/>
          </w:rPrChange>
        </w:rPr>
        <w:t xml:space="preserve">existing </w:t>
      </w:r>
      <w:proofErr w:type="spellStart"/>
      <w:r w:rsidR="00E1423A" w:rsidRPr="00864440">
        <w:rPr>
          <w:highlight w:val="lightGray"/>
          <w:rPrChange w:id="202" w:author="George Beeler" w:date="2012-11-09T17:08:00Z">
            <w:rPr/>
          </w:rPrChange>
        </w:rPr>
        <w:t>CaseTransmissionMode</w:t>
      </w:r>
      <w:proofErr w:type="spellEnd"/>
      <w:r w:rsidR="00E1423A" w:rsidRPr="00864440">
        <w:rPr>
          <w:highlight w:val="lightGray"/>
          <w:rPrChange w:id="203" w:author="George Beeler" w:date="2012-11-09T17:08:00Z">
            <w:rPr/>
          </w:rPrChange>
        </w:rPr>
        <w:t xml:space="preserve"> and </w:t>
      </w:r>
      <w:proofErr w:type="spellStart"/>
      <w:r w:rsidR="00E1423A" w:rsidRPr="00864440">
        <w:rPr>
          <w:highlight w:val="lightGray"/>
          <w:rPrChange w:id="204" w:author="George Beeler" w:date="2012-11-09T17:08:00Z">
            <w:rPr/>
          </w:rPrChange>
        </w:rPr>
        <w:t>CaseDiseaseImported</w:t>
      </w:r>
      <w:proofErr w:type="spellEnd"/>
      <w:r w:rsidR="00E1423A" w:rsidRPr="00864440">
        <w:rPr>
          <w:highlight w:val="lightGray"/>
          <w:rPrChange w:id="205" w:author="George Beeler" w:date="2012-11-09T17:08:00Z">
            <w:rPr/>
          </w:rPrChange>
        </w:rPr>
        <w:t xml:space="preserve"> concept domains specializations </w:t>
      </w:r>
      <w:r w:rsidRPr="00864440">
        <w:rPr>
          <w:highlight w:val="lightGray"/>
          <w:rPrChange w:id="206" w:author="George Beeler" w:date="2012-11-09T17:08:00Z">
            <w:rPr/>
          </w:rPrChange>
        </w:rPr>
        <w:t>to be</w:t>
      </w:r>
      <w:r w:rsidR="00E37B3B" w:rsidRPr="00864440">
        <w:rPr>
          <w:highlight w:val="lightGray"/>
          <w:rPrChange w:id="207" w:author="George Beeler" w:date="2012-11-09T17:08:00Z">
            <w:rPr/>
          </w:rPrChange>
        </w:rPr>
        <w:t xml:space="preserve"> children of</w:t>
      </w:r>
      <w:r w:rsidRPr="00864440">
        <w:rPr>
          <w:highlight w:val="lightGray"/>
          <w:rPrChange w:id="208" w:author="George Beeler" w:date="2012-11-09T17:08:00Z">
            <w:rPr/>
          </w:rPrChange>
        </w:rPr>
        <w:t xml:space="preserve"> </w:t>
      </w:r>
      <w:r w:rsidR="00E1423A" w:rsidRPr="00864440">
        <w:rPr>
          <w:highlight w:val="lightGray"/>
          <w:rPrChange w:id="209" w:author="George Beeler" w:date="2012-11-09T17:08:00Z">
            <w:rPr/>
          </w:rPrChange>
        </w:rPr>
        <w:t>the</w:t>
      </w:r>
      <w:r w:rsidR="007135CE" w:rsidRPr="00864440">
        <w:rPr>
          <w:highlight w:val="lightGray"/>
          <w:rPrChange w:id="210" w:author="George Beeler" w:date="2012-11-09T17:08:00Z">
            <w:rPr/>
          </w:rPrChange>
        </w:rPr>
        <w:t xml:space="preserve"> existing </w:t>
      </w:r>
      <w:proofErr w:type="spellStart"/>
      <w:r w:rsidR="00E1423A" w:rsidRPr="00864440">
        <w:rPr>
          <w:highlight w:val="lightGray"/>
          <w:rPrChange w:id="211" w:author="George Beeler" w:date="2012-11-09T17:08:00Z">
            <w:rPr/>
          </w:rPrChange>
        </w:rPr>
        <w:t>ObservationValue</w:t>
      </w:r>
      <w:proofErr w:type="spellEnd"/>
      <w:r w:rsidR="00E1423A" w:rsidRPr="00864440">
        <w:rPr>
          <w:highlight w:val="lightGray"/>
          <w:rPrChange w:id="212" w:author="George Beeler" w:date="2012-11-09T17:08:00Z">
            <w:rPr/>
          </w:rPrChange>
        </w:rPr>
        <w:t xml:space="preserve"> concept domain.</w:t>
      </w:r>
    </w:p>
    <w:p w:rsidR="00E44B89" w:rsidRDefault="00E44B89" w:rsidP="00E44B89">
      <w:pPr>
        <w:pStyle w:val="FootnoteText"/>
        <w:rPr>
          <w:rFonts w:ascii="Arial" w:hAnsi="Arial" w:cs="Arial"/>
          <w:bCs/>
          <w:sz w:val="22"/>
          <w:szCs w:val="24"/>
        </w:rPr>
      </w:pPr>
    </w:p>
    <w:p w:rsidR="00E1423A" w:rsidRDefault="00E1423A" w:rsidP="00E44B89">
      <w:pPr>
        <w:pStyle w:val="FootnoteText"/>
        <w:rPr>
          <w:rFonts w:ascii="Calibri" w:hAnsi="Calibri" w:cs="Calibri"/>
          <w:b/>
          <w:sz w:val="22"/>
          <w:szCs w:val="22"/>
        </w:rPr>
      </w:pPr>
      <w:r>
        <w:rPr>
          <w:rFonts w:ascii="Calibri" w:hAnsi="Calibri" w:cs="Calibri"/>
          <w:b/>
          <w:sz w:val="22"/>
          <w:szCs w:val="22"/>
        </w:rPr>
        <w:t>Model Changes</w:t>
      </w:r>
    </w:p>
    <w:p w:rsidR="009F0D5D" w:rsidRDefault="00E1423A" w:rsidP="00E1423A">
      <w:pPr>
        <w:rPr>
          <w:rFonts w:ascii="Calibri" w:eastAsia="Calibri" w:hAnsi="Calibri"/>
          <w:sz w:val="22"/>
          <w:szCs w:val="22"/>
        </w:rPr>
      </w:pPr>
      <w:r>
        <w:rPr>
          <w:rFonts w:ascii="Calibri" w:eastAsia="Calibri" w:hAnsi="Calibri"/>
          <w:sz w:val="22"/>
          <w:szCs w:val="22"/>
        </w:rPr>
        <w:br/>
      </w:r>
      <w:r w:rsidR="009F0D5D">
        <w:rPr>
          <w:rFonts w:ascii="Calibri" w:eastAsia="Calibri" w:hAnsi="Calibri"/>
          <w:sz w:val="22"/>
          <w:szCs w:val="22"/>
        </w:rPr>
        <w:t>TED</w:t>
      </w:r>
      <w:r w:rsidR="009A3357">
        <w:rPr>
          <w:rFonts w:ascii="Calibri" w:eastAsia="Calibri" w:hAnsi="Calibri"/>
          <w:sz w:val="22"/>
          <w:szCs w:val="22"/>
        </w:rPr>
        <w:t xml:space="preserve"> et al</w:t>
      </w:r>
      <w:r w:rsidR="009F0D5D">
        <w:rPr>
          <w:rFonts w:ascii="Calibri" w:eastAsia="Calibri" w:hAnsi="Calibri"/>
          <w:sz w:val="22"/>
          <w:szCs w:val="22"/>
        </w:rPr>
        <w:t xml:space="preserve">: </w:t>
      </w:r>
      <w:r w:rsidR="00460659">
        <w:rPr>
          <w:rFonts w:ascii="Calibri" w:eastAsia="Calibri" w:hAnsi="Calibri"/>
          <w:sz w:val="22"/>
          <w:szCs w:val="22"/>
        </w:rPr>
        <w:t>GWB</w:t>
      </w:r>
      <w:r w:rsidR="009F0D5D">
        <w:rPr>
          <w:rFonts w:ascii="Calibri" w:eastAsia="Calibri" w:hAnsi="Calibri"/>
          <w:sz w:val="22"/>
          <w:szCs w:val="22"/>
        </w:rPr>
        <w:t xml:space="preserve"> will revise this whole section.  Given current practice of </w:t>
      </w:r>
      <w:r w:rsidR="00460659">
        <w:rPr>
          <w:rFonts w:ascii="Calibri" w:eastAsia="Calibri" w:hAnsi="Calibri"/>
          <w:sz w:val="22"/>
          <w:szCs w:val="22"/>
        </w:rPr>
        <w:t xml:space="preserve">requiring the </w:t>
      </w:r>
      <w:r w:rsidR="009F0D5D">
        <w:rPr>
          <w:rFonts w:ascii="Calibri" w:eastAsia="Calibri" w:hAnsi="Calibri"/>
          <w:sz w:val="22"/>
          <w:szCs w:val="22"/>
        </w:rPr>
        <w:t xml:space="preserve">Deprecation Note </w:t>
      </w:r>
      <w:r w:rsidR="00460659">
        <w:rPr>
          <w:rFonts w:ascii="Calibri" w:eastAsia="Calibri" w:hAnsi="Calibri"/>
          <w:sz w:val="22"/>
          <w:szCs w:val="22"/>
        </w:rPr>
        <w:t xml:space="preserve">include </w:t>
      </w:r>
      <w:r w:rsidR="009F0D5D">
        <w:rPr>
          <w:rFonts w:ascii="Calibri" w:eastAsia="Calibri" w:hAnsi="Calibri"/>
          <w:sz w:val="22"/>
          <w:szCs w:val="22"/>
        </w:rPr>
        <w:t xml:space="preserve">the </w:t>
      </w:r>
      <w:r w:rsidR="00460659">
        <w:rPr>
          <w:rFonts w:ascii="Calibri" w:eastAsia="Calibri" w:hAnsi="Calibri"/>
          <w:sz w:val="22"/>
          <w:szCs w:val="22"/>
        </w:rPr>
        <w:t>model needed</w:t>
      </w:r>
      <w:r w:rsidR="009F0D5D">
        <w:rPr>
          <w:rFonts w:ascii="Calibri" w:eastAsia="Calibri" w:hAnsi="Calibri"/>
          <w:sz w:val="22"/>
          <w:szCs w:val="22"/>
        </w:rPr>
        <w:t xml:space="preserve"> to achieve a semantic equivalent in the future, these note</w:t>
      </w:r>
      <w:r w:rsidR="00460659">
        <w:rPr>
          <w:rFonts w:ascii="Calibri" w:eastAsia="Calibri" w:hAnsi="Calibri"/>
          <w:sz w:val="22"/>
          <w:szCs w:val="22"/>
        </w:rPr>
        <w:t xml:space="preserve">s </w:t>
      </w:r>
      <w:r w:rsidR="009F0D5D">
        <w:rPr>
          <w:rFonts w:ascii="Calibri" w:eastAsia="Calibri" w:hAnsi="Calibri"/>
          <w:sz w:val="22"/>
          <w:szCs w:val="22"/>
        </w:rPr>
        <w:t xml:space="preserve">SHOULD </w:t>
      </w:r>
      <w:r w:rsidR="00460659">
        <w:rPr>
          <w:rFonts w:ascii="Calibri" w:eastAsia="Calibri" w:hAnsi="Calibri"/>
          <w:sz w:val="22"/>
          <w:szCs w:val="22"/>
        </w:rPr>
        <w:t xml:space="preserve">(and will) </w:t>
      </w:r>
      <w:r w:rsidR="009F0D5D">
        <w:rPr>
          <w:rFonts w:ascii="Calibri" w:eastAsia="Calibri" w:hAnsi="Calibri"/>
          <w:sz w:val="22"/>
          <w:szCs w:val="22"/>
        </w:rPr>
        <w:t xml:space="preserve">appear in the Deprecation comments for codes CASE, COND and OUTB, as well as for the Class and attributes of the Physical </w:t>
      </w:r>
      <w:proofErr w:type="spellStart"/>
      <w:r w:rsidR="009F0D5D">
        <w:rPr>
          <w:rFonts w:ascii="Calibri" w:eastAsia="Calibri" w:hAnsi="Calibri"/>
          <w:sz w:val="22"/>
          <w:szCs w:val="22"/>
        </w:rPr>
        <w:t>PublicHealthCase</w:t>
      </w:r>
      <w:proofErr w:type="spellEnd"/>
      <w:r w:rsidR="009F0D5D">
        <w:rPr>
          <w:rFonts w:ascii="Calibri" w:eastAsia="Calibri" w:hAnsi="Calibri"/>
          <w:sz w:val="22"/>
          <w:szCs w:val="22"/>
        </w:rPr>
        <w:t xml:space="preserve"> class in the RIM.</w:t>
      </w:r>
      <w:r w:rsidR="009A3357">
        <w:rPr>
          <w:rFonts w:ascii="Calibri" w:eastAsia="Calibri" w:hAnsi="Calibri"/>
          <w:sz w:val="22"/>
          <w:szCs w:val="22"/>
        </w:rPr>
        <w:br/>
        <w:t xml:space="preserve"> … and </w:t>
      </w:r>
      <w:r w:rsidR="009A3357" w:rsidRPr="00460659">
        <w:rPr>
          <w:rFonts w:ascii="Calibri" w:eastAsia="Calibri" w:hAnsi="Calibri"/>
          <w:b/>
          <w:sz w:val="22"/>
          <w:szCs w:val="22"/>
        </w:rPr>
        <w:t>GWB</w:t>
      </w:r>
      <w:r w:rsidR="009A3357">
        <w:rPr>
          <w:rFonts w:ascii="Calibri" w:eastAsia="Calibri" w:hAnsi="Calibri"/>
          <w:sz w:val="22"/>
          <w:szCs w:val="22"/>
        </w:rPr>
        <w:t xml:space="preserve"> </w:t>
      </w:r>
      <w:r w:rsidR="009A3357" w:rsidRPr="00460659">
        <w:rPr>
          <w:rFonts w:ascii="Calibri" w:eastAsia="Calibri" w:hAnsi="Calibri"/>
          <w:b/>
          <w:sz w:val="22"/>
          <w:szCs w:val="22"/>
        </w:rPr>
        <w:t xml:space="preserve">undertakes to do the RIM </w:t>
      </w:r>
      <w:proofErr w:type="spellStart"/>
      <w:r w:rsidR="009A3357" w:rsidRPr="00460659">
        <w:rPr>
          <w:rFonts w:ascii="Calibri" w:eastAsia="Calibri" w:hAnsi="Calibri"/>
          <w:b/>
          <w:sz w:val="22"/>
          <w:szCs w:val="22"/>
        </w:rPr>
        <w:t>vocab</w:t>
      </w:r>
      <w:proofErr w:type="spellEnd"/>
      <w:r w:rsidR="009A3357" w:rsidRPr="00460659">
        <w:rPr>
          <w:rFonts w:ascii="Calibri" w:eastAsia="Calibri" w:hAnsi="Calibri"/>
          <w:b/>
          <w:sz w:val="22"/>
          <w:szCs w:val="22"/>
        </w:rPr>
        <w:t xml:space="preserve"> changes from this WHOLE PROPOSAL in VML and Object Property additions </w:t>
      </w:r>
      <w:r w:rsidR="009A3357">
        <w:rPr>
          <w:rFonts w:ascii="Calibri" w:eastAsia="Calibri" w:hAnsi="Calibri"/>
          <w:sz w:val="22"/>
          <w:szCs w:val="22"/>
        </w:rPr>
        <w:t xml:space="preserve">BEFORE I pass the </w:t>
      </w:r>
      <w:proofErr w:type="spellStart"/>
      <w:r w:rsidR="009A3357">
        <w:rPr>
          <w:rFonts w:ascii="Calibri" w:eastAsia="Calibri" w:hAnsi="Calibri"/>
          <w:sz w:val="22"/>
          <w:szCs w:val="22"/>
        </w:rPr>
        <w:t>PubDB</w:t>
      </w:r>
      <w:proofErr w:type="spellEnd"/>
      <w:r w:rsidR="009A3357">
        <w:rPr>
          <w:rFonts w:ascii="Calibri" w:eastAsia="Calibri" w:hAnsi="Calibri"/>
          <w:sz w:val="22"/>
          <w:szCs w:val="22"/>
        </w:rPr>
        <w:t xml:space="preserve"> to you and Russ.</w:t>
      </w:r>
    </w:p>
    <w:p w:rsidR="00E1423A" w:rsidRPr="00E1423A" w:rsidRDefault="00E1423A" w:rsidP="00E1423A">
      <w:pPr>
        <w:rPr>
          <w:rFonts w:ascii="Calibri" w:eastAsia="Calibri" w:hAnsi="Calibri"/>
          <w:sz w:val="22"/>
          <w:szCs w:val="22"/>
        </w:rPr>
      </w:pPr>
      <w:r>
        <w:rPr>
          <w:rFonts w:ascii="Calibri" w:eastAsia="Calibri" w:hAnsi="Calibri"/>
          <w:sz w:val="22"/>
          <w:szCs w:val="22"/>
        </w:rPr>
        <w:br/>
      </w:r>
      <w:r w:rsidRPr="00E1423A">
        <w:rPr>
          <w:rFonts w:ascii="Calibri" w:eastAsia="Calibri" w:hAnsi="Calibri"/>
          <w:sz w:val="22"/>
          <w:szCs w:val="22"/>
        </w:rPr>
        <w:t xml:space="preserve">Although </w:t>
      </w:r>
      <w:r>
        <w:rPr>
          <w:rFonts w:ascii="Calibri" w:eastAsia="Calibri" w:hAnsi="Calibri"/>
          <w:sz w:val="22"/>
          <w:szCs w:val="22"/>
        </w:rPr>
        <w:t xml:space="preserve">these </w:t>
      </w:r>
      <w:r w:rsidRPr="00E1423A">
        <w:rPr>
          <w:rFonts w:ascii="Calibri" w:eastAsia="Calibri" w:hAnsi="Calibri"/>
          <w:sz w:val="22"/>
          <w:szCs w:val="22"/>
        </w:rPr>
        <w:t xml:space="preserve">model changes themselves are not part of the harmonization process, the following supports the changes </w:t>
      </w:r>
      <w:proofErr w:type="gramStart"/>
      <w:r w:rsidRPr="00E1423A">
        <w:rPr>
          <w:rFonts w:ascii="Calibri" w:eastAsia="Calibri" w:hAnsi="Calibri"/>
          <w:sz w:val="22"/>
          <w:szCs w:val="22"/>
        </w:rPr>
        <w:t>proposed  and</w:t>
      </w:r>
      <w:proofErr w:type="gramEnd"/>
      <w:r w:rsidRPr="00E1423A">
        <w:rPr>
          <w:rFonts w:ascii="Calibri" w:eastAsia="Calibri" w:hAnsi="Calibri"/>
          <w:sz w:val="22"/>
          <w:szCs w:val="22"/>
        </w:rPr>
        <w:t xml:space="preserve"> indicated the changes to models that would be necessary when updating a model that uses the codes and classes intended to be deprecated above.</w:t>
      </w:r>
    </w:p>
    <w:p w:rsidR="00E1423A" w:rsidRDefault="00E1423A" w:rsidP="00225C28">
      <w:pPr>
        <w:pStyle w:val="ListParagraph"/>
        <w:numPr>
          <w:ilvl w:val="0"/>
          <w:numId w:val="4"/>
        </w:numPr>
        <w:spacing w:after="200"/>
        <w:contextualSpacing/>
      </w:pPr>
      <w:r>
        <w:t xml:space="preserve">Wherever Condition or one of its specializations is currently referenced with values for any of the Observation-specific attributes (value, </w:t>
      </w:r>
      <w:proofErr w:type="spellStart"/>
      <w:r>
        <w:t>valueNegationInd</w:t>
      </w:r>
      <w:proofErr w:type="spellEnd"/>
      <w:r>
        <w:t xml:space="preserve">, interpretationCode, </w:t>
      </w:r>
      <w:proofErr w:type="spellStart"/>
      <w:r>
        <w:t>methodCode</w:t>
      </w:r>
      <w:proofErr w:type="spellEnd"/>
      <w:r>
        <w:t xml:space="preserve"> or </w:t>
      </w:r>
      <w:proofErr w:type="spellStart"/>
      <w:r>
        <w:t>targetSiteCode</w:t>
      </w:r>
      <w:proofErr w:type="spellEnd"/>
      <w:r>
        <w:t>), change the model to have three classes:</w:t>
      </w:r>
    </w:p>
    <w:p w:rsidR="00E1423A" w:rsidRDefault="00E1423A" w:rsidP="00E1423A">
      <w:pPr>
        <w:pStyle w:val="ListParagraph"/>
        <w:numPr>
          <w:ilvl w:val="1"/>
          <w:numId w:val="4"/>
        </w:numPr>
        <w:spacing w:after="200"/>
        <w:contextualSpacing/>
      </w:pPr>
      <w:r>
        <w:t>A Concern (or the corresponding specialization code – OUTBR or HCASE) with all of the non-observation-specific attributes</w:t>
      </w:r>
    </w:p>
    <w:p w:rsidR="00E1423A" w:rsidRDefault="00E1423A" w:rsidP="00E1423A">
      <w:pPr>
        <w:pStyle w:val="ListParagraph"/>
        <w:numPr>
          <w:ilvl w:val="1"/>
          <w:numId w:val="4"/>
        </w:numPr>
        <w:spacing w:after="200"/>
        <w:contextualSpacing/>
      </w:pPr>
      <w:r>
        <w:t xml:space="preserve">An Observation with a code of “DX” </w:t>
      </w:r>
      <w:proofErr w:type="gramStart"/>
      <w:r>
        <w:t>( or</w:t>
      </w:r>
      <w:proofErr w:type="gramEnd"/>
      <w:r>
        <w:t xml:space="preserve"> some other more generic code if desired) with all of the observation-specific attribute.  (Concerns about events other than observations are also possible if desired)</w:t>
      </w:r>
    </w:p>
    <w:p w:rsidR="00E1423A" w:rsidRDefault="00E1423A" w:rsidP="00E1423A">
      <w:pPr>
        <w:pStyle w:val="ListParagraph"/>
        <w:numPr>
          <w:ilvl w:val="1"/>
          <w:numId w:val="4"/>
        </w:numPr>
        <w:spacing w:after="200"/>
        <w:contextualSpacing/>
      </w:pPr>
      <w:r>
        <w:t>An ActRelationship with typeCode fixed to “SUBJ” pointing from the Concern to the Observation</w:t>
      </w:r>
    </w:p>
    <w:p w:rsidR="00E1423A" w:rsidRDefault="00E1423A" w:rsidP="00E1423A">
      <w:pPr>
        <w:pStyle w:val="ListParagraph"/>
        <w:numPr>
          <w:ilvl w:val="1"/>
          <w:numId w:val="4"/>
        </w:numPr>
        <w:spacing w:after="200"/>
        <w:contextualSpacing/>
      </w:pPr>
      <w:r>
        <w:t>Consider what attributes and associations on the Concern may be more appropriate on the Observation or may actually be needed in both places (e.g. status of the observation as opposed to the status of the concern, effectiveTime of the observation as opposed to the effectiveTime of the concern, author of the observation vs. author of the concern)</w:t>
      </w:r>
      <w:r w:rsidR="00FD75DA">
        <w:br/>
      </w:r>
    </w:p>
    <w:p w:rsidR="00E1423A" w:rsidRDefault="00E1423A" w:rsidP="00BE6191">
      <w:pPr>
        <w:pStyle w:val="ListParagraph"/>
        <w:numPr>
          <w:ilvl w:val="0"/>
          <w:numId w:val="4"/>
        </w:numPr>
        <w:spacing w:after="200"/>
        <w:contextualSpacing/>
      </w:pPr>
      <w:r>
        <w:t>Where attributes specific to the PublicHealthCase physical class have been used, replace them by modeling as follows:</w:t>
      </w:r>
    </w:p>
    <w:p w:rsidR="00E1423A" w:rsidRDefault="00E1423A" w:rsidP="00BE6191">
      <w:pPr>
        <w:pStyle w:val="ListParagraph"/>
        <w:numPr>
          <w:ilvl w:val="1"/>
          <w:numId w:val="4"/>
        </w:numPr>
        <w:spacing w:after="200"/>
        <w:contextualSpacing/>
      </w:pPr>
      <w:proofErr w:type="spellStart"/>
      <w:r>
        <w:t>PublicHealthCase.transmissionMode</w:t>
      </w:r>
      <w:proofErr w:type="spellEnd"/>
      <w:r>
        <w:t xml:space="preserve"> – Create an Observation with fixed code of </w:t>
      </w:r>
      <w:r w:rsidR="00460659">
        <w:t>CTMO</w:t>
      </w:r>
      <w:r>
        <w:t xml:space="preserve"> and a value constrained to CD with a concept domain of </w:t>
      </w:r>
      <w:proofErr w:type="spellStart"/>
      <w:r>
        <w:t>CaseTransmissionMode</w:t>
      </w:r>
      <w:proofErr w:type="spellEnd"/>
      <w:r>
        <w:t xml:space="preserve">.  This Observation is then connected to the Observation created in step 1 with a “SUBJ” ActRelationship.  </w:t>
      </w:r>
      <w:proofErr w:type="gramStart"/>
      <w:r>
        <w:t>i.e</w:t>
      </w:r>
      <w:proofErr w:type="gramEnd"/>
      <w:r>
        <w:t xml:space="preserve">. Disease transmission mode </w:t>
      </w:r>
      <w:r>
        <w:lastRenderedPageBreak/>
        <w:t>is an assertion being made about the diagnosis/problem being tracked, not the tracking itself.</w:t>
      </w:r>
    </w:p>
    <w:p w:rsidR="00E1423A" w:rsidRDefault="00E1423A" w:rsidP="00E1423A">
      <w:pPr>
        <w:pStyle w:val="ListParagraph"/>
        <w:numPr>
          <w:ilvl w:val="1"/>
          <w:numId w:val="4"/>
        </w:numPr>
        <w:spacing w:after="200"/>
        <w:contextualSpacing/>
      </w:pPr>
      <w:proofErr w:type="spellStart"/>
      <w:r>
        <w:t>PublicHealthCase.diseaseImportedCode</w:t>
      </w:r>
      <w:proofErr w:type="spellEnd"/>
      <w:r>
        <w:t xml:space="preserve"> – Create an Observation with fixed code of </w:t>
      </w:r>
      <w:r w:rsidR="009A3357">
        <w:t>CDIO</w:t>
      </w:r>
      <w:r>
        <w:t xml:space="preserve"> and a value constrained to CD with a concept domain of </w:t>
      </w:r>
      <w:proofErr w:type="spellStart"/>
      <w:r>
        <w:t>CaseDiseaseImported</w:t>
      </w:r>
      <w:proofErr w:type="spellEnd"/>
      <w:r>
        <w:t>.  This Observation is then connected to the Observation created in step 1 with a “SUBJ” ActRelationship.  I.e. Disease imported is an assertion being made about the diagnosis/problem being tracked, not the tracking itself.</w:t>
      </w:r>
    </w:p>
    <w:p w:rsidR="00E1423A" w:rsidRPr="002D6661" w:rsidRDefault="00E1423A" w:rsidP="00E1423A">
      <w:pPr>
        <w:pStyle w:val="ListParagraph"/>
        <w:numPr>
          <w:ilvl w:val="1"/>
          <w:numId w:val="4"/>
        </w:numPr>
        <w:spacing w:after="200"/>
        <w:contextualSpacing/>
      </w:pPr>
      <w:proofErr w:type="spellStart"/>
      <w:r>
        <w:t>PublicHealthCase.detectionMethodCode</w:t>
      </w:r>
      <w:proofErr w:type="spellEnd"/>
      <w:r>
        <w:t xml:space="preserve"> is handled via the code attribute of an Inform Event (ClassCode=”INF”, moodCode=”EVN”) with a subject of the diagnosis or other observation that is the subject of the case.</w:t>
      </w:r>
    </w:p>
    <w:p w:rsidR="00E1423A" w:rsidRPr="00E44B89" w:rsidRDefault="00E1423A" w:rsidP="00E44B89">
      <w:pPr>
        <w:pStyle w:val="FootnoteText"/>
        <w:rPr>
          <w:rFonts w:ascii="Arial" w:hAnsi="Arial" w:cs="Arial"/>
          <w:bCs/>
          <w:sz w:val="22"/>
          <w:szCs w:val="24"/>
        </w:rPr>
      </w:pPr>
    </w:p>
    <w:p w:rsidR="0025305B" w:rsidRDefault="0025305B">
      <w:pPr>
        <w:pStyle w:val="BodyText"/>
        <w:rPr>
          <w:b/>
          <w:bCs/>
          <w:sz w:val="22"/>
          <w:u w:val="single"/>
        </w:rPr>
      </w:pPr>
      <w:r>
        <w:rPr>
          <w:b/>
          <w:bCs/>
          <w:sz w:val="22"/>
          <w:u w:val="single"/>
        </w:rPr>
        <w:t>DISCUSSION:</w:t>
      </w:r>
    </w:p>
    <w:p w:rsidR="00E1423A" w:rsidRDefault="00E1423A">
      <w:pPr>
        <w:pStyle w:val="BodyText"/>
      </w:pPr>
    </w:p>
    <w:p w:rsidR="0025305B" w:rsidRDefault="0039609A">
      <w:pPr>
        <w:pStyle w:val="BodyText"/>
        <w:rPr>
          <w:b/>
          <w:bCs/>
          <w:sz w:val="22"/>
          <w:u w:val="single"/>
        </w:rPr>
      </w:pPr>
      <w:r>
        <w:rPr>
          <w:b/>
          <w:bCs/>
          <w:sz w:val="22"/>
          <w:u w:val="single"/>
        </w:rPr>
        <w:br/>
      </w:r>
      <w:r w:rsidR="0025305B">
        <w:rPr>
          <w:b/>
          <w:bCs/>
          <w:sz w:val="22"/>
          <w:u w:val="single"/>
        </w:rPr>
        <w:t>ACTION ITEMS:</w:t>
      </w:r>
    </w:p>
    <w:p w:rsidR="0025305B" w:rsidRDefault="0025305B">
      <w:pPr>
        <w:pStyle w:val="BodyText"/>
      </w:pPr>
    </w:p>
    <w:p w:rsidR="0025305B" w:rsidRDefault="00E1423A" w:rsidP="00C3119C">
      <w:pPr>
        <w:pStyle w:val="BodyText"/>
        <w:keepNext/>
        <w:rPr>
          <w:b/>
          <w:bCs/>
          <w:sz w:val="22"/>
          <w:u w:val="single"/>
        </w:rPr>
      </w:pPr>
      <w:r>
        <w:rPr>
          <w:b/>
          <w:bCs/>
          <w:sz w:val="22"/>
          <w:u w:val="single"/>
        </w:rPr>
        <w:br/>
      </w:r>
      <w:r w:rsidR="0025305B">
        <w:rPr>
          <w:b/>
          <w:bCs/>
          <w:sz w:val="22"/>
          <w:u w:val="single"/>
        </w:rPr>
        <w:t>RESOLUTION:</w:t>
      </w:r>
    </w:p>
    <w:p w:rsidR="00E44B89" w:rsidRDefault="00E44B89" w:rsidP="00C3119C">
      <w:pPr>
        <w:pStyle w:val="BodyText"/>
        <w:keepNext/>
        <w:rPr>
          <w:b/>
          <w:bCs/>
          <w:sz w:val="22"/>
          <w:u w:val="single"/>
        </w:rPr>
      </w:pPr>
    </w:p>
    <w:p w:rsidR="001560AE" w:rsidRDefault="001560AE" w:rsidP="00C3119C">
      <w:pPr>
        <w:pStyle w:val="BodyText"/>
        <w:keepNext/>
        <w:rPr>
          <w:b/>
          <w:bCs/>
          <w:sz w:val="22"/>
          <w:u w:val="single"/>
        </w:rPr>
      </w:pPr>
    </w:p>
    <w:p w:rsidR="001560AE" w:rsidRDefault="001560AE" w:rsidP="00C3119C">
      <w:pPr>
        <w:pStyle w:val="BodyText"/>
        <w:keepNext/>
        <w:rPr>
          <w:b/>
          <w:bCs/>
          <w:sz w:val="22"/>
          <w:u w:val="single"/>
        </w:rPr>
      </w:pPr>
    </w:p>
    <w:p w:rsidR="001560AE" w:rsidRDefault="001560AE" w:rsidP="00C3119C">
      <w:pPr>
        <w:pStyle w:val="BodyText"/>
        <w:keepNext/>
        <w:rPr>
          <w:b/>
          <w:bCs/>
          <w:sz w:val="22"/>
          <w:u w:val="single"/>
        </w:rPr>
      </w:pPr>
      <w:proofErr w:type="gramStart"/>
      <w:r>
        <w:rPr>
          <w:b/>
          <w:bCs/>
          <w:sz w:val="22"/>
          <w:u w:val="single"/>
        </w:rPr>
        <w:t>Motion by Klein.</w:t>
      </w:r>
      <w:proofErr w:type="gramEnd"/>
      <w:r>
        <w:rPr>
          <w:b/>
          <w:bCs/>
          <w:sz w:val="22"/>
          <w:u w:val="single"/>
        </w:rPr>
        <w:t xml:space="preserve">  McKenzie seconded </w:t>
      </w:r>
      <w:proofErr w:type="gramStart"/>
      <w:r w:rsidRPr="001560AE">
        <w:rPr>
          <w:b/>
          <w:bCs/>
          <w:sz w:val="22"/>
          <w:u w:val="single"/>
        </w:rPr>
        <w:t>The</w:t>
      </w:r>
      <w:proofErr w:type="gramEnd"/>
      <w:r w:rsidRPr="001560AE">
        <w:rPr>
          <w:b/>
          <w:bCs/>
          <w:sz w:val="22"/>
          <w:u w:val="single"/>
        </w:rPr>
        <w:t xml:space="preserve"> motion carried unanimously.</w:t>
      </w:r>
      <w:r>
        <w:rPr>
          <w:b/>
          <w:bCs/>
          <w:sz w:val="22"/>
          <w:u w:val="single"/>
        </w:rPr>
        <w:t xml:space="preserve">  10-0-0</w:t>
      </w:r>
    </w:p>
    <w:sectPr w:rsidR="001560AE">
      <w:headerReference w:type="default" r:id="rId10"/>
      <w:pgSz w:w="12240" w:h="15840"/>
      <w:pgMar w:top="634" w:right="1800" w:bottom="634" w:left="180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1" w:author="rik" w:date="2012-10-30T12:59:00Z" w:initials="r">
    <w:p w:rsidR="00BC06C8" w:rsidRDefault="00BC06C8">
      <w:pPr>
        <w:pStyle w:val="CommentText"/>
      </w:pPr>
      <w:r>
        <w:rPr>
          <w:rStyle w:val="CommentReference"/>
        </w:rPr>
        <w:annotationRef/>
      </w:r>
      <w:r>
        <w:t xml:space="preserve">This is a further minor redraft on 30-Oct-2012, to move some suggested text into usage notes and mention that it is </w:t>
      </w:r>
      <w:proofErr w:type="spellStart"/>
      <w:r>
        <w:t>act.effectiveTime</w:t>
      </w:r>
      <w:proofErr w:type="spellEnd"/>
      <w:r>
        <w:t xml:space="preserve"> that is significant for OUTBR. Draft 11-Oct-2012 (after that originally submitted to harmonization on 6-Oct-2012) - further changes by Lloyd at time of PHER approval, and two  more typo errors fixed by Rik subsequently (see balloon comments below)</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06C8" w:rsidRDefault="00BC06C8">
      <w:r>
        <w:separator/>
      </w:r>
    </w:p>
  </w:endnote>
  <w:endnote w:type="continuationSeparator" w:id="0">
    <w:p w:rsidR="00BC06C8" w:rsidRDefault="00BC06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06C8" w:rsidRDefault="00BC06C8">
      <w:r>
        <w:separator/>
      </w:r>
    </w:p>
  </w:footnote>
  <w:footnote w:type="continuationSeparator" w:id="0">
    <w:p w:rsidR="00BC06C8" w:rsidRDefault="00BC06C8">
      <w:r>
        <w:continuationSeparator/>
      </w:r>
    </w:p>
  </w:footnote>
  <w:footnote w:id="1">
    <w:p w:rsidR="00BC06C8" w:rsidRDefault="00BC06C8">
      <w:pPr>
        <w:pStyle w:val="FootnoteText"/>
      </w:pPr>
      <w:r>
        <w:rPr>
          <w:rStyle w:val="FootnoteReference"/>
        </w:rPr>
        <w:footnoteRef/>
      </w:r>
      <w:r>
        <w:t xml:space="preserve"> identifier by which proposal is known to sponsor</w:t>
      </w:r>
    </w:p>
  </w:footnote>
  <w:footnote w:id="2">
    <w:p w:rsidR="00BC06C8" w:rsidRDefault="00BC06C8">
      <w:pPr>
        <w:pStyle w:val="FootnoteText"/>
      </w:pPr>
      <w:r>
        <w:rPr>
          <w:rStyle w:val="FootnoteReference"/>
        </w:rPr>
        <w:footnoteRef/>
      </w:r>
      <w:r>
        <w:t xml:space="preserve"> must be sponsored by an HL7 TC, the HL7 International Committee, an HL7 SIG, or an </w:t>
      </w:r>
      <w:smartTag w:uri="urn:schemas-microsoft-com:office:smarttags" w:element="stockticker">
        <w:r>
          <w:t>ANSI</w:t>
        </w:r>
      </w:smartTag>
      <w:r>
        <w:t xml:space="preserve"> or ISO accredited SDO</w:t>
      </w:r>
    </w:p>
  </w:footnote>
  <w:footnote w:id="3">
    <w:p w:rsidR="00BC06C8" w:rsidRDefault="00BC06C8">
      <w:pPr>
        <w:pStyle w:val="FootnoteText"/>
      </w:pPr>
      <w:r>
        <w:rPr>
          <w:rStyle w:val="FootnoteReference"/>
        </w:rPr>
        <w:footnoteRef/>
      </w:r>
      <w:r>
        <w:t xml:space="preserve"> for sponsor tracking only; not for Harmonization identification</w:t>
      </w:r>
    </w:p>
  </w:footnote>
  <w:footnote w:id="4">
    <w:p w:rsidR="00BC06C8" w:rsidRDefault="00BC06C8">
      <w:pPr>
        <w:pStyle w:val="FootnoteText"/>
      </w:pPr>
      <w:r>
        <w:rPr>
          <w:rStyle w:val="FootnoteReference"/>
        </w:rPr>
        <w:footnoteRef/>
      </w:r>
      <w:r>
        <w:t xml:space="preserve"> for sponsor tracking only, Sponsor’s status </w:t>
      </w:r>
      <w:r>
        <w:rPr>
          <w:b/>
          <w:bCs/>
        </w:rPr>
        <w:t xml:space="preserve">must </w:t>
      </w:r>
      <w:r>
        <w:t>be “Approved” for submission to Harmonization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06C8" w:rsidRDefault="00BC06C8">
    <w:pPr>
      <w:pStyle w:val="Heading1"/>
    </w:pPr>
    <w:r>
      <w:t>Recommendation for HL7 RIM Change (continued)</w:t>
    </w:r>
  </w:p>
  <w:p w:rsidR="00BC06C8" w:rsidRDefault="00BC06C8">
    <w:pPr>
      <w:pStyle w:val="Header"/>
    </w:pPr>
  </w:p>
  <w:p w:rsidR="00BC06C8" w:rsidRDefault="00BC06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77CF4"/>
    <w:multiLevelType w:val="hybridMultilevel"/>
    <w:tmpl w:val="EE3E7D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F96CE0"/>
    <w:multiLevelType w:val="hybridMultilevel"/>
    <w:tmpl w:val="13C25C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3363220D"/>
    <w:multiLevelType w:val="hybridMultilevel"/>
    <w:tmpl w:val="7436A424"/>
    <w:lvl w:ilvl="0" w:tplc="1009000F">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3A9227B2"/>
    <w:multiLevelType w:val="hybridMultilevel"/>
    <w:tmpl w:val="EE3E7D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7475F9"/>
    <w:multiLevelType w:val="hybridMultilevel"/>
    <w:tmpl w:val="3D22D32A"/>
    <w:lvl w:ilvl="0" w:tplc="10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799A4BAE"/>
    <w:multiLevelType w:val="hybridMultilevel"/>
    <w:tmpl w:val="6976737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2"/>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30"/>
  <w:embedSystemFonts/>
  <w:proofState w:spelling="clean" w:grammar="clean"/>
  <w:attachedTemplate r:id="rId1"/>
  <w:stylePaneFormatFilter w:val="3F01"/>
  <w:trackRevisions/>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5C92"/>
    <w:rsid w:val="0000380A"/>
    <w:rsid w:val="00006C80"/>
    <w:rsid w:val="0005022F"/>
    <w:rsid w:val="0006408D"/>
    <w:rsid w:val="00112FA0"/>
    <w:rsid w:val="001560AE"/>
    <w:rsid w:val="00170E9D"/>
    <w:rsid w:val="001760AE"/>
    <w:rsid w:val="00191046"/>
    <w:rsid w:val="001943FE"/>
    <w:rsid w:val="001A4941"/>
    <w:rsid w:val="00200892"/>
    <w:rsid w:val="0021486D"/>
    <w:rsid w:val="00223581"/>
    <w:rsid w:val="00225C28"/>
    <w:rsid w:val="0025305B"/>
    <w:rsid w:val="00276ABB"/>
    <w:rsid w:val="002D4C49"/>
    <w:rsid w:val="002E3E43"/>
    <w:rsid w:val="002F386C"/>
    <w:rsid w:val="002F5860"/>
    <w:rsid w:val="00310CB7"/>
    <w:rsid w:val="0032096F"/>
    <w:rsid w:val="00327D8C"/>
    <w:rsid w:val="00333F6C"/>
    <w:rsid w:val="00366F3E"/>
    <w:rsid w:val="003922AF"/>
    <w:rsid w:val="0039609A"/>
    <w:rsid w:val="003B5BED"/>
    <w:rsid w:val="003E49DB"/>
    <w:rsid w:val="003F16B6"/>
    <w:rsid w:val="003F1C70"/>
    <w:rsid w:val="004037DC"/>
    <w:rsid w:val="0040577B"/>
    <w:rsid w:val="00412682"/>
    <w:rsid w:val="00414358"/>
    <w:rsid w:val="004273E1"/>
    <w:rsid w:val="00460659"/>
    <w:rsid w:val="004A4381"/>
    <w:rsid w:val="004C46D9"/>
    <w:rsid w:val="005914E6"/>
    <w:rsid w:val="00596C6A"/>
    <w:rsid w:val="005B7E08"/>
    <w:rsid w:val="005D65DC"/>
    <w:rsid w:val="005D6D01"/>
    <w:rsid w:val="006748A2"/>
    <w:rsid w:val="006A24C8"/>
    <w:rsid w:val="006C152A"/>
    <w:rsid w:val="00706C3B"/>
    <w:rsid w:val="007135CE"/>
    <w:rsid w:val="007516F5"/>
    <w:rsid w:val="00763566"/>
    <w:rsid w:val="00766389"/>
    <w:rsid w:val="0079255B"/>
    <w:rsid w:val="00797673"/>
    <w:rsid w:val="007A0D49"/>
    <w:rsid w:val="007A4286"/>
    <w:rsid w:val="007A62AD"/>
    <w:rsid w:val="007B3641"/>
    <w:rsid w:val="007D54C1"/>
    <w:rsid w:val="0081643F"/>
    <w:rsid w:val="00850579"/>
    <w:rsid w:val="00864440"/>
    <w:rsid w:val="00870392"/>
    <w:rsid w:val="00884C5D"/>
    <w:rsid w:val="008954DC"/>
    <w:rsid w:val="008A0684"/>
    <w:rsid w:val="008A2C16"/>
    <w:rsid w:val="008B1EE4"/>
    <w:rsid w:val="008D7C02"/>
    <w:rsid w:val="00922C0F"/>
    <w:rsid w:val="0093747A"/>
    <w:rsid w:val="009452A2"/>
    <w:rsid w:val="0099343B"/>
    <w:rsid w:val="00997978"/>
    <w:rsid w:val="009A3357"/>
    <w:rsid w:val="009C15B1"/>
    <w:rsid w:val="009C614B"/>
    <w:rsid w:val="009F0D5D"/>
    <w:rsid w:val="00A43621"/>
    <w:rsid w:val="00A51887"/>
    <w:rsid w:val="00A51DD2"/>
    <w:rsid w:val="00AD5E8A"/>
    <w:rsid w:val="00B134DB"/>
    <w:rsid w:val="00B3139A"/>
    <w:rsid w:val="00B72A72"/>
    <w:rsid w:val="00BA32C8"/>
    <w:rsid w:val="00BA6647"/>
    <w:rsid w:val="00BC06C8"/>
    <w:rsid w:val="00BC5616"/>
    <w:rsid w:val="00BE6191"/>
    <w:rsid w:val="00C0188E"/>
    <w:rsid w:val="00C02242"/>
    <w:rsid w:val="00C03B6B"/>
    <w:rsid w:val="00C3119C"/>
    <w:rsid w:val="00C31F77"/>
    <w:rsid w:val="00C37224"/>
    <w:rsid w:val="00C41251"/>
    <w:rsid w:val="00C45CBD"/>
    <w:rsid w:val="00C97F8F"/>
    <w:rsid w:val="00CF0035"/>
    <w:rsid w:val="00D23B6F"/>
    <w:rsid w:val="00D4631E"/>
    <w:rsid w:val="00DA02E5"/>
    <w:rsid w:val="00DD6203"/>
    <w:rsid w:val="00E10AED"/>
    <w:rsid w:val="00E1423A"/>
    <w:rsid w:val="00E238A4"/>
    <w:rsid w:val="00E37B3B"/>
    <w:rsid w:val="00E44B89"/>
    <w:rsid w:val="00E614FF"/>
    <w:rsid w:val="00E65851"/>
    <w:rsid w:val="00E65C92"/>
    <w:rsid w:val="00E763F9"/>
    <w:rsid w:val="00E91E95"/>
    <w:rsid w:val="00EA5011"/>
    <w:rsid w:val="00EB2D4A"/>
    <w:rsid w:val="00EC12ED"/>
    <w:rsid w:val="00ED5319"/>
    <w:rsid w:val="00EE1E53"/>
    <w:rsid w:val="00EE4D8D"/>
    <w:rsid w:val="00EE7A02"/>
    <w:rsid w:val="00F1252D"/>
    <w:rsid w:val="00F75197"/>
    <w:rsid w:val="00F75902"/>
    <w:rsid w:val="00F866B3"/>
    <w:rsid w:val="00F90D06"/>
    <w:rsid w:val="00FA4812"/>
    <w:rsid w:val="00FD34D1"/>
    <w:rsid w:val="00FD75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ockticker"/>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pageBreakBefore/>
      <w:outlineLvl w:val="0"/>
    </w:pPr>
    <w:rPr>
      <w:b/>
      <w:bCs/>
      <w:sz w:val="28"/>
      <w:szCs w:val="22"/>
    </w:rPr>
  </w:style>
  <w:style w:type="paragraph" w:styleId="Heading2">
    <w:name w:val="heading 2"/>
    <w:basedOn w:val="Normal"/>
    <w:next w:val="Normal"/>
    <w:qFormat/>
    <w:pPr>
      <w:keepNext/>
      <w:outlineLvl w:val="1"/>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odyText">
    <w:name w:val="Body Text"/>
    <w:basedOn w:val="Normal"/>
    <w:link w:val="BodyTextChar"/>
    <w:rPr>
      <w:rFonts w:ascii="Arial" w:hAnsi="Arial" w:cs="Arial"/>
      <w:sz w:val="20"/>
    </w:rPr>
  </w:style>
  <w:style w:type="character" w:styleId="Hyperlink">
    <w:name w:val="Hyperlink"/>
    <w:rPr>
      <w:color w:val="0000FF"/>
      <w:u w:val="single"/>
    </w:rPr>
  </w:style>
  <w:style w:type="character" w:styleId="FollowedHyperlink">
    <w:name w:val="FollowedHyperlink"/>
    <w:rPr>
      <w:color w:val="800080"/>
      <w:u w:val="single"/>
    </w:rPr>
  </w:style>
  <w:style w:type="table" w:styleId="TableGrid">
    <w:name w:val="Table Grid"/>
    <w:basedOn w:val="TableNormal"/>
    <w:rsid w:val="00E65C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BA6647"/>
    <w:rPr>
      <w:rFonts w:ascii="Arial" w:hAnsi="Arial" w:cs="Arial"/>
      <w:szCs w:val="24"/>
      <w:lang w:val="en-US" w:eastAsia="en-US" w:bidi="ar-SA"/>
    </w:rPr>
  </w:style>
  <w:style w:type="paragraph" w:styleId="ListParagraph">
    <w:name w:val="List Paragraph"/>
    <w:basedOn w:val="Normal"/>
    <w:uiPriority w:val="34"/>
    <w:qFormat/>
    <w:rsid w:val="009C614B"/>
    <w:pPr>
      <w:spacing w:after="120" w:line="276" w:lineRule="auto"/>
      <w:ind w:left="720"/>
    </w:pPr>
    <w:rPr>
      <w:rFonts w:ascii="Calibri" w:eastAsia="Calibri" w:hAnsi="Calibri"/>
      <w:sz w:val="22"/>
      <w:szCs w:val="22"/>
    </w:rPr>
  </w:style>
  <w:style w:type="paragraph" w:styleId="NormalWeb">
    <w:name w:val="Normal (Web)"/>
    <w:basedOn w:val="Normal"/>
    <w:uiPriority w:val="99"/>
    <w:unhideWhenUsed/>
    <w:rsid w:val="00E1423A"/>
    <w:pPr>
      <w:spacing w:before="100" w:beforeAutospacing="1" w:after="100" w:afterAutospacing="1"/>
    </w:pPr>
    <w:rPr>
      <w:rFonts w:ascii="Verdana" w:hAnsi="Verdana"/>
      <w:sz w:val="20"/>
      <w:szCs w:val="20"/>
      <w:lang w:val="en-CA" w:eastAsia="en-CA"/>
    </w:rPr>
  </w:style>
  <w:style w:type="character" w:styleId="CommentReference">
    <w:name w:val="annotation reference"/>
    <w:uiPriority w:val="99"/>
    <w:unhideWhenUsed/>
    <w:rsid w:val="00E1423A"/>
    <w:rPr>
      <w:sz w:val="16"/>
      <w:szCs w:val="16"/>
    </w:rPr>
  </w:style>
  <w:style w:type="paragraph" w:styleId="CommentText">
    <w:name w:val="annotation text"/>
    <w:basedOn w:val="Normal"/>
    <w:link w:val="CommentTextChar"/>
    <w:uiPriority w:val="99"/>
    <w:unhideWhenUsed/>
    <w:rsid w:val="00E1423A"/>
    <w:pPr>
      <w:spacing w:after="200"/>
    </w:pPr>
    <w:rPr>
      <w:rFonts w:ascii="Calibri" w:eastAsia="Calibri" w:hAnsi="Calibri"/>
      <w:sz w:val="20"/>
      <w:szCs w:val="20"/>
      <w:lang w:val="en-CA"/>
    </w:rPr>
  </w:style>
  <w:style w:type="character" w:customStyle="1" w:styleId="CommentTextChar">
    <w:name w:val="Comment Text Char"/>
    <w:link w:val="CommentText"/>
    <w:uiPriority w:val="99"/>
    <w:rsid w:val="00E1423A"/>
    <w:rPr>
      <w:rFonts w:ascii="Calibri" w:eastAsia="Calibri" w:hAnsi="Calibri"/>
      <w:lang w:val="en-CA" w:eastAsia="en-US"/>
    </w:rPr>
  </w:style>
  <w:style w:type="paragraph" w:styleId="BalloonText">
    <w:name w:val="Balloon Text"/>
    <w:basedOn w:val="Normal"/>
    <w:link w:val="BalloonTextChar"/>
    <w:rsid w:val="00E1423A"/>
    <w:rPr>
      <w:rFonts w:ascii="Tahoma" w:hAnsi="Tahoma"/>
      <w:sz w:val="16"/>
      <w:szCs w:val="16"/>
    </w:rPr>
  </w:style>
  <w:style w:type="character" w:customStyle="1" w:styleId="BalloonTextChar">
    <w:name w:val="Balloon Text Char"/>
    <w:link w:val="BalloonText"/>
    <w:rsid w:val="00E1423A"/>
    <w:rPr>
      <w:rFonts w:ascii="Tahoma" w:hAnsi="Tahoma" w:cs="Tahoma"/>
      <w:sz w:val="16"/>
      <w:szCs w:val="16"/>
      <w:lang w:val="en-US" w:eastAsia="en-US"/>
    </w:rPr>
  </w:style>
  <w:style w:type="paragraph" w:styleId="CommentSubject">
    <w:name w:val="annotation subject"/>
    <w:basedOn w:val="CommentText"/>
    <w:next w:val="CommentText"/>
    <w:link w:val="CommentSubjectChar"/>
    <w:rsid w:val="00DD6203"/>
    <w:pPr>
      <w:spacing w:after="0"/>
    </w:pPr>
    <w:rPr>
      <w:rFonts w:ascii="Times New Roman" w:eastAsia="Times New Roman" w:hAnsi="Times New Roman"/>
      <w:b/>
      <w:bCs/>
      <w:lang/>
    </w:rPr>
  </w:style>
  <w:style w:type="character" w:customStyle="1" w:styleId="CommentSubjectChar">
    <w:name w:val="Comment Subject Char"/>
    <w:link w:val="CommentSubject"/>
    <w:rsid w:val="00412682"/>
    <w:rPr>
      <w:b/>
      <w:bCs/>
      <w:lang/>
    </w:rPr>
  </w:style>
  <w:style w:type="paragraph" w:styleId="Revision">
    <w:name w:val="Revision"/>
    <w:hidden/>
    <w:uiPriority w:val="99"/>
    <w:semiHidden/>
    <w:rsid w:val="00225C28"/>
    <w:rPr>
      <w:sz w:val="24"/>
      <w:szCs w:val="24"/>
    </w:rPr>
  </w:style>
</w:styles>
</file>

<file path=word/webSettings.xml><?xml version="1.0" encoding="utf-8"?>
<w:webSettings xmlns:r="http://schemas.openxmlformats.org/officeDocument/2006/relationships" xmlns:w="http://schemas.openxmlformats.org/wordprocessingml/2006/main">
  <w:divs>
    <w:div w:id="286159631">
      <w:bodyDiv w:val="1"/>
      <w:marLeft w:val="0"/>
      <w:marRight w:val="0"/>
      <w:marTop w:val="0"/>
      <w:marBottom w:val="0"/>
      <w:divBdr>
        <w:top w:val="none" w:sz="0" w:space="0" w:color="auto"/>
        <w:left w:val="none" w:sz="0" w:space="0" w:color="auto"/>
        <w:bottom w:val="none" w:sz="0" w:space="0" w:color="auto"/>
        <w:right w:val="none" w:sz="0" w:space="0" w:color="auto"/>
      </w:divBdr>
    </w:div>
    <w:div w:id="1652708537">
      <w:bodyDiv w:val="1"/>
      <w:marLeft w:val="0"/>
      <w:marRight w:val="0"/>
      <w:marTop w:val="0"/>
      <w:marBottom w:val="0"/>
      <w:divBdr>
        <w:top w:val="none" w:sz="0" w:space="0" w:color="auto"/>
        <w:left w:val="none" w:sz="0" w:space="0" w:color="auto"/>
        <w:bottom w:val="none" w:sz="0" w:space="0" w:color="auto"/>
        <w:right w:val="none" w:sz="0" w:space="0" w:color="auto"/>
      </w:divBdr>
    </w:div>
    <w:div w:id="210903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l81006\Application%20Data\Microsoft\Templates\Recommendation%20for%20HL7%20RIM%20Chang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C9C0E1-0C3F-466A-9B6E-A99C27566826}">
  <ds:schemaRefs>
    <ds:schemaRef ds:uri="http://schemas.openxmlformats.org/officeDocument/2006/bibliography"/>
  </ds:schemaRefs>
</ds:datastoreItem>
</file>

<file path=customXml/itemProps2.xml><?xml version="1.0" encoding="utf-8"?>
<ds:datastoreItem xmlns:ds="http://schemas.openxmlformats.org/officeDocument/2006/customXml" ds:itemID="{08215564-6525-4D13-8947-4D99D2B0B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for HL7 RIM Change.dot</Template>
  <TotalTime>170</TotalTime>
  <Pages>7</Pages>
  <Words>2160</Words>
  <Characters>12234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Recommendation for HL7 RIM Change</vt:lpstr>
    </vt:vector>
  </TitlesOfParts>
  <Company>Beeler Consulting LLC</Company>
  <LinksUpToDate>false</LinksUpToDate>
  <CharactersWithSpaces>14366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for HL7 RIM Change</dc:title>
  <dc:creator>Rik Smithies</dc:creator>
  <cp:lastModifiedBy>George Beeler</cp:lastModifiedBy>
  <cp:revision>6</cp:revision>
  <cp:lastPrinted>1601-01-01T00:00:00Z</cp:lastPrinted>
  <dcterms:created xsi:type="dcterms:W3CDTF">2012-11-09T20:41:00Z</dcterms:created>
  <dcterms:modified xsi:type="dcterms:W3CDTF">2012-11-09T23:30:00Z</dcterms:modified>
</cp:coreProperties>
</file>